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417784F" w14:textId="77777777" w:rsidR="00454466" w:rsidRDefault="00454466" w:rsidP="00E66AE4">
      <w:pPr>
        <w:spacing w:line="240" w:lineRule="auto"/>
        <w:rPr>
          <w:ins w:id="0" w:author="Jessica Stanis" w:date="2016-06-06T16:24:00Z"/>
          <w:rFonts w:ascii="Times New Roman" w:eastAsia="Times New Roman" w:hAnsi="Times New Roman" w:cs="Times New Roman"/>
          <w:sz w:val="28"/>
          <w:szCs w:val="28"/>
        </w:rPr>
      </w:pPr>
      <w:bookmarkStart w:id="1" w:name="_GoBack"/>
      <w:bookmarkEnd w:id="1"/>
      <w:r>
        <w:rPr>
          <w:rFonts w:ascii="Times New Roman" w:eastAsia="Times New Roman" w:hAnsi="Times New Roman" w:cs="Times New Roman"/>
          <w:b/>
          <w:sz w:val="28"/>
          <w:szCs w:val="28"/>
        </w:rPr>
        <w:t xml:space="preserve">PI: </w:t>
      </w:r>
      <w:r w:rsidRPr="00454466">
        <w:rPr>
          <w:rFonts w:ascii="Times New Roman" w:eastAsia="Times New Roman" w:hAnsi="Times New Roman" w:cs="Times New Roman"/>
          <w:sz w:val="28"/>
          <w:szCs w:val="28"/>
        </w:rPr>
        <w:t>Jay Van Bavel &amp; Julian Wills</w:t>
      </w:r>
    </w:p>
    <w:p w14:paraId="436F6A1B" w14:textId="77777777" w:rsidR="00E66AE4" w:rsidRDefault="00E66AE4" w:rsidP="00E66AE4">
      <w:pPr>
        <w:spacing w:line="240" w:lineRule="auto"/>
      </w:pPr>
    </w:p>
    <w:p w14:paraId="24466DF2" w14:textId="77777777" w:rsidR="00454466" w:rsidRDefault="008E5234" w:rsidP="00E66AE4">
      <w:pPr>
        <w:spacing w:line="240" w:lineRule="auto"/>
        <w:rPr>
          <w:ins w:id="2" w:author="Jessica Stanis" w:date="2016-06-06T16:24:00Z"/>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Psychology Education Title: </w:t>
      </w:r>
      <w:r w:rsidR="00454466">
        <w:rPr>
          <w:rFonts w:ascii="Times New Roman" w:eastAsia="Times New Roman" w:hAnsi="Times New Roman" w:cs="Times New Roman"/>
          <w:sz w:val="28"/>
          <w:szCs w:val="28"/>
        </w:rPr>
        <w:t>Creating the Minimal</w:t>
      </w:r>
      <w:r w:rsidR="00454466" w:rsidRPr="00454466">
        <w:rPr>
          <w:rFonts w:ascii="Times New Roman" w:eastAsia="Times New Roman" w:hAnsi="Times New Roman" w:cs="Times New Roman"/>
          <w:sz w:val="28"/>
          <w:szCs w:val="28"/>
        </w:rPr>
        <w:t xml:space="preserve"> Group Paradigm</w:t>
      </w:r>
    </w:p>
    <w:p w14:paraId="3CF4921D" w14:textId="77777777" w:rsidR="00E66AE4" w:rsidRDefault="00E66AE4" w:rsidP="00E66AE4">
      <w:pPr>
        <w:spacing w:line="240" w:lineRule="auto"/>
        <w:rPr>
          <w:rFonts w:ascii="Times New Roman" w:eastAsia="Times New Roman" w:hAnsi="Times New Roman" w:cs="Times New Roman"/>
          <w:b/>
          <w:sz w:val="28"/>
          <w:szCs w:val="28"/>
        </w:rPr>
      </w:pPr>
    </w:p>
    <w:p w14:paraId="0D963B07" w14:textId="77777777" w:rsidR="008D6E61" w:rsidRDefault="008E5234" w:rsidP="00E66AE4">
      <w:pPr>
        <w:pStyle w:val="Heading2"/>
        <w:spacing w:before="0" w:after="0" w:line="240" w:lineRule="auto"/>
        <w:contextualSpacing w:val="0"/>
        <w:rPr>
          <w:ins w:id="3" w:author="Jessica Stanis" w:date="2016-06-06T16:24:00Z"/>
          <w:rFonts w:ascii="Times New Roman" w:eastAsia="Times New Roman" w:hAnsi="Times New Roman" w:cs="Times New Roman"/>
          <w:b/>
          <w:sz w:val="28"/>
          <w:szCs w:val="28"/>
        </w:rPr>
      </w:pPr>
      <w:bookmarkStart w:id="4" w:name="h.u691r9hmux9y" w:colFirst="0" w:colLast="0"/>
      <w:bookmarkEnd w:id="4"/>
      <w:r>
        <w:rPr>
          <w:rFonts w:ascii="Times New Roman" w:eastAsia="Times New Roman" w:hAnsi="Times New Roman" w:cs="Times New Roman"/>
          <w:b/>
          <w:sz w:val="28"/>
          <w:szCs w:val="28"/>
        </w:rPr>
        <w:t>Overview</w:t>
      </w:r>
    </w:p>
    <w:p w14:paraId="576342E0" w14:textId="77777777" w:rsidR="002535E5" w:rsidRDefault="002535E5"/>
    <w:p w14:paraId="16096238" w14:textId="77777777" w:rsidR="008D6E61" w:rsidRDefault="008E5234" w:rsidP="00E66AE4">
      <w:pPr>
        <w:spacing w:line="240" w:lineRule="auto"/>
        <w:rPr>
          <w:ins w:id="5" w:author="Jessica Stanis" w:date="2016-06-06T16:24:00Z"/>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study of intergroup relations, such as prejudice, conflict, and discrimination, has always been a central topic in social psychology. Does discrimination stem from competition with other groups, a history of conflict, or derogatory stereotypes? Despite an abundance of real-world examples, the ingredients that lead to intergroup discrimination are often unclear. </w:t>
      </w:r>
    </w:p>
    <w:p w14:paraId="0109C5D4" w14:textId="77777777" w:rsidR="00E66AE4" w:rsidRDefault="00E66AE4" w:rsidP="00E66AE4">
      <w:pPr>
        <w:spacing w:line="240" w:lineRule="auto"/>
      </w:pPr>
    </w:p>
    <w:p w14:paraId="6EF7146E" w14:textId="77777777" w:rsidR="008D6E61" w:rsidRDefault="008E5234" w:rsidP="00E66AE4">
      <w:pPr>
        <w:spacing w:line="240" w:lineRule="auto"/>
        <w:rPr>
          <w:ins w:id="6" w:author="Jessica Stanis" w:date="2016-06-06T16:24:00Z"/>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help </w:t>
      </w:r>
      <w:r w:rsidR="00AF200F">
        <w:rPr>
          <w:rFonts w:ascii="Times New Roman" w:eastAsia="Times New Roman" w:hAnsi="Times New Roman" w:cs="Times New Roman"/>
          <w:sz w:val="24"/>
          <w:szCs w:val="24"/>
        </w:rPr>
        <w:t xml:space="preserve">solve this problem, a group of </w:t>
      </w:r>
      <w:r>
        <w:rPr>
          <w:rFonts w:ascii="Times New Roman" w:eastAsia="Times New Roman" w:hAnsi="Times New Roman" w:cs="Times New Roman"/>
          <w:sz w:val="24"/>
          <w:szCs w:val="24"/>
        </w:rPr>
        <w:t xml:space="preserve">psychologists created “minimal groups” to strip away confounds like monetary self-interest and a history of conflict that are normally involved in intergroup discrimination. In minimal groups, participants are randomly assigned to completely novel groups. Thus, any consequences emerging from this minimal group induction </w:t>
      </w:r>
      <w:r>
        <w:rPr>
          <w:rFonts w:ascii="Times New Roman" w:eastAsia="Times New Roman" w:hAnsi="Times New Roman" w:cs="Times New Roman"/>
          <w:i/>
          <w:sz w:val="24"/>
          <w:szCs w:val="24"/>
        </w:rPr>
        <w:t xml:space="preserve">must </w:t>
      </w:r>
      <w:r>
        <w:rPr>
          <w:rFonts w:ascii="Times New Roman" w:eastAsia="Times New Roman" w:hAnsi="Times New Roman" w:cs="Times New Roman"/>
          <w:sz w:val="24"/>
          <w:szCs w:val="24"/>
        </w:rPr>
        <w:t xml:space="preserve">stem from identifying with a social group and separating the social world into “us” and “them.” </w:t>
      </w:r>
      <w:r w:rsidR="00454466">
        <w:rPr>
          <w:rFonts w:ascii="Times New Roman" w:eastAsia="Times New Roman" w:hAnsi="Times New Roman" w:cs="Times New Roman"/>
          <w:sz w:val="24"/>
          <w:szCs w:val="24"/>
        </w:rPr>
        <w:t>Research using minimal groups has shown that, d</w:t>
      </w:r>
      <w:r>
        <w:rPr>
          <w:rFonts w:ascii="Times New Roman" w:eastAsia="Times New Roman" w:hAnsi="Times New Roman" w:cs="Times New Roman"/>
          <w:sz w:val="24"/>
          <w:szCs w:val="24"/>
        </w:rPr>
        <w:t>espite the arbitrary nature of group membership, participants willingly discriminate by favoring members of their in-group over members of the out-group.</w:t>
      </w:r>
    </w:p>
    <w:p w14:paraId="17D7A591" w14:textId="77777777" w:rsidR="00E66AE4" w:rsidRDefault="00E66AE4" w:rsidP="00E66AE4">
      <w:pPr>
        <w:spacing w:line="240" w:lineRule="auto"/>
      </w:pPr>
    </w:p>
    <w:p w14:paraId="46F77661" w14:textId="77777777" w:rsidR="008D6E61" w:rsidRDefault="008E5234" w:rsidP="00E66AE4">
      <w:pPr>
        <w:spacing w:line="240" w:lineRule="auto"/>
        <w:rPr>
          <w:ins w:id="7" w:author="Jessica Stanis" w:date="2016-06-06T16:24:00Z"/>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minimal group paradigm is widely used in social psychology to study the most basic elements of intergroup relations. This method was first introduced in a 1971 paper called </w:t>
      </w:r>
      <w:r>
        <w:rPr>
          <w:rFonts w:ascii="Times New Roman" w:eastAsia="Times New Roman" w:hAnsi="Times New Roman" w:cs="Times New Roman"/>
          <w:i/>
          <w:sz w:val="24"/>
          <w:szCs w:val="24"/>
        </w:rPr>
        <w:t xml:space="preserve">Social Categorization and Intergroup </w:t>
      </w:r>
      <w:proofErr w:type="spellStart"/>
      <w:r>
        <w:rPr>
          <w:rFonts w:ascii="Times New Roman" w:eastAsia="Times New Roman" w:hAnsi="Times New Roman" w:cs="Times New Roman"/>
          <w:i/>
          <w:sz w:val="24"/>
          <w:szCs w:val="24"/>
        </w:rPr>
        <w:t>Behaviour</w:t>
      </w:r>
      <w:proofErr w:type="spellEnd"/>
      <w:r>
        <w:rPr>
          <w:rFonts w:ascii="Times New Roman" w:eastAsia="Times New Roman" w:hAnsi="Times New Roman" w:cs="Times New Roman"/>
          <w:sz w:val="24"/>
          <w:szCs w:val="24"/>
        </w:rPr>
        <w:t xml:space="preserve"> by Henri </w:t>
      </w:r>
      <w:proofErr w:type="spellStart"/>
      <w:r>
        <w:rPr>
          <w:rFonts w:ascii="Times New Roman" w:eastAsia="Times New Roman" w:hAnsi="Times New Roman" w:cs="Times New Roman"/>
          <w:sz w:val="24"/>
          <w:szCs w:val="24"/>
        </w:rPr>
        <w:t>Tajfel</w:t>
      </w:r>
      <w:proofErr w:type="spellEnd"/>
      <w:r>
        <w:rPr>
          <w:rFonts w:ascii="Times New Roman" w:eastAsia="Times New Roman" w:hAnsi="Times New Roman" w:cs="Times New Roman"/>
          <w:sz w:val="24"/>
          <w:szCs w:val="24"/>
        </w:rPr>
        <w:t xml:space="preserve"> and colleagues.</w:t>
      </w:r>
      <w:ins w:id="8" w:author="Jessica Stanis" w:date="2016-06-06T17:02:00Z">
        <w:r w:rsidR="009A5CD4" w:rsidRPr="009A5CD4">
          <w:rPr>
            <w:rFonts w:ascii="Times New Roman" w:eastAsia="Times New Roman" w:hAnsi="Times New Roman" w:cs="Times New Roman"/>
            <w:sz w:val="24"/>
            <w:szCs w:val="24"/>
            <w:vertAlign w:val="superscript"/>
          </w:rPr>
          <w:t>1</w:t>
        </w:r>
      </w:ins>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Across</w:t>
      </w:r>
      <w:proofErr w:type="gramEnd"/>
      <w:r>
        <w:rPr>
          <w:rFonts w:ascii="Times New Roman" w:eastAsia="Times New Roman" w:hAnsi="Times New Roman" w:cs="Times New Roman"/>
          <w:sz w:val="24"/>
          <w:szCs w:val="24"/>
        </w:rPr>
        <w:t xml:space="preserve"> three experiments, the authors documented the in-group favoritism that emerges from a rather minimal group induction. This video will demonstrate how to produce the minimal group induction </w:t>
      </w:r>
      <w:r w:rsidR="00454466">
        <w:rPr>
          <w:rFonts w:ascii="Times New Roman" w:eastAsia="Times New Roman" w:hAnsi="Times New Roman" w:cs="Times New Roman"/>
          <w:sz w:val="24"/>
          <w:szCs w:val="24"/>
        </w:rPr>
        <w:t xml:space="preserve">in a </w:t>
      </w:r>
      <w:r w:rsidR="00454466" w:rsidRPr="006067CA">
        <w:rPr>
          <w:rFonts w:ascii="Times New Roman" w:eastAsia="Times New Roman" w:hAnsi="Times New Roman" w:cs="Times New Roman"/>
          <w:sz w:val="24"/>
          <w:szCs w:val="24"/>
        </w:rPr>
        <w:t>manner similar to</w:t>
      </w:r>
      <w:r w:rsidRPr="006067CA">
        <w:rPr>
          <w:rFonts w:ascii="Times New Roman" w:eastAsia="Times New Roman" w:hAnsi="Times New Roman" w:cs="Times New Roman"/>
          <w:sz w:val="24"/>
          <w:szCs w:val="24"/>
        </w:rPr>
        <w:t xml:space="preserve"> the first experiment, where groups were ostensibly created based on dot estimation tendencies.  </w:t>
      </w:r>
    </w:p>
    <w:p w14:paraId="1E8544C0" w14:textId="77777777" w:rsidR="00E66AE4" w:rsidRPr="006067CA" w:rsidRDefault="00E66AE4" w:rsidP="00E66AE4">
      <w:pPr>
        <w:spacing w:line="240" w:lineRule="auto"/>
        <w:rPr>
          <w:rFonts w:ascii="Times New Roman" w:hAnsi="Times New Roman" w:cs="Times New Roman"/>
        </w:rPr>
      </w:pPr>
    </w:p>
    <w:p w14:paraId="79AB4799" w14:textId="77777777" w:rsidR="006067CA" w:rsidRDefault="006067CA" w:rsidP="00E66AE4">
      <w:pPr>
        <w:pStyle w:val="Heading2"/>
        <w:spacing w:before="0" w:after="0" w:line="240" w:lineRule="auto"/>
        <w:contextualSpacing w:val="0"/>
        <w:rPr>
          <w:ins w:id="9" w:author="Jessica Stanis" w:date="2016-06-06T16:24:00Z"/>
          <w:rFonts w:ascii="Times New Roman" w:eastAsia="Times New Roman" w:hAnsi="Times New Roman" w:cs="Times New Roman"/>
          <w:b/>
          <w:sz w:val="28"/>
          <w:szCs w:val="28"/>
        </w:rPr>
      </w:pPr>
      <w:bookmarkStart w:id="10" w:name="h.8qhd5fksalrv" w:colFirst="0" w:colLast="0"/>
      <w:bookmarkEnd w:id="10"/>
      <w:r w:rsidRPr="006067CA">
        <w:rPr>
          <w:rFonts w:ascii="Times New Roman" w:eastAsia="Times New Roman" w:hAnsi="Times New Roman" w:cs="Times New Roman"/>
          <w:b/>
          <w:sz w:val="28"/>
          <w:szCs w:val="28"/>
        </w:rPr>
        <w:t>Principles</w:t>
      </w:r>
    </w:p>
    <w:p w14:paraId="3AE6AE38" w14:textId="77777777" w:rsidR="002535E5" w:rsidRDefault="002535E5"/>
    <w:p w14:paraId="3EB67B14" w14:textId="77777777" w:rsidR="006067CA" w:rsidRDefault="00E44837" w:rsidP="00E66AE4">
      <w:pPr>
        <w:spacing w:line="240" w:lineRule="auto"/>
        <w:rPr>
          <w:rFonts w:ascii="Times New Roman" w:hAnsi="Times New Roman" w:cs="Times New Roman"/>
          <w:sz w:val="24"/>
          <w:szCs w:val="24"/>
        </w:rPr>
      </w:pPr>
      <w:r w:rsidRPr="00E44837">
        <w:rPr>
          <w:rFonts w:ascii="Times New Roman" w:hAnsi="Times New Roman" w:cs="Times New Roman"/>
          <w:sz w:val="24"/>
          <w:szCs w:val="24"/>
        </w:rPr>
        <w:t xml:space="preserve">Intergroup behavior has long </w:t>
      </w:r>
      <w:r w:rsidR="00AF5F35">
        <w:rPr>
          <w:rFonts w:ascii="Times New Roman" w:hAnsi="Times New Roman" w:cs="Times New Roman"/>
          <w:sz w:val="24"/>
          <w:szCs w:val="24"/>
        </w:rPr>
        <w:t xml:space="preserve">been </w:t>
      </w:r>
      <w:r w:rsidRPr="00E44837">
        <w:rPr>
          <w:rFonts w:ascii="Times New Roman" w:hAnsi="Times New Roman" w:cs="Times New Roman"/>
          <w:sz w:val="24"/>
          <w:szCs w:val="24"/>
        </w:rPr>
        <w:t xml:space="preserve">studied within and among various societies. </w:t>
      </w:r>
      <w:r w:rsidR="00AF5F35">
        <w:rPr>
          <w:rFonts w:ascii="Times New Roman" w:hAnsi="Times New Roman" w:cs="Times New Roman"/>
          <w:sz w:val="24"/>
          <w:szCs w:val="24"/>
        </w:rPr>
        <w:t xml:space="preserve">The variables in these studies have been derived from conflict, competition, cooperation, personal interaction, structures, personalities, </w:t>
      </w:r>
      <w:r w:rsidR="009A5CD4" w:rsidRPr="009A5CD4">
        <w:rPr>
          <w:rFonts w:ascii="Times New Roman" w:hAnsi="Times New Roman" w:cs="Times New Roman"/>
          <w:i/>
          <w:sz w:val="24"/>
          <w:szCs w:val="24"/>
        </w:rPr>
        <w:t>etc</w:t>
      </w:r>
      <w:r w:rsidR="00AF5F35">
        <w:rPr>
          <w:rFonts w:ascii="Times New Roman" w:hAnsi="Times New Roman" w:cs="Times New Roman"/>
          <w:sz w:val="24"/>
          <w:szCs w:val="24"/>
        </w:rPr>
        <w:t xml:space="preserve">. Whether caused by utilitarian reasons or emotional investment, social environments divide people into “us” and “them,” </w:t>
      </w:r>
      <w:r w:rsidR="009A5CD4" w:rsidRPr="009A5CD4">
        <w:rPr>
          <w:rFonts w:ascii="Times New Roman" w:hAnsi="Times New Roman" w:cs="Times New Roman"/>
          <w:i/>
          <w:sz w:val="24"/>
          <w:szCs w:val="24"/>
        </w:rPr>
        <w:t>i.e</w:t>
      </w:r>
      <w:r w:rsidR="00AF5F35">
        <w:rPr>
          <w:rFonts w:ascii="Times New Roman" w:hAnsi="Times New Roman" w:cs="Times New Roman"/>
          <w:sz w:val="24"/>
          <w:szCs w:val="24"/>
        </w:rPr>
        <w:t>.</w:t>
      </w:r>
      <w:ins w:id="11" w:author="Jessica Stanis" w:date="2016-06-06T17:05:00Z">
        <w:r w:rsidR="00D1029C">
          <w:rPr>
            <w:rFonts w:ascii="Times New Roman" w:hAnsi="Times New Roman" w:cs="Times New Roman"/>
            <w:sz w:val="24"/>
            <w:szCs w:val="24"/>
          </w:rPr>
          <w:t>,</w:t>
        </w:r>
      </w:ins>
      <w:r w:rsidR="00AF5F35">
        <w:rPr>
          <w:rFonts w:ascii="Times New Roman" w:hAnsi="Times New Roman" w:cs="Times New Roman"/>
          <w:sz w:val="24"/>
          <w:szCs w:val="24"/>
        </w:rPr>
        <w:t xml:space="preserve"> in</w:t>
      </w:r>
      <w:ins w:id="12" w:author="Jessica Stanis" w:date="2016-06-06T17:05:00Z">
        <w:r w:rsidR="00D1029C">
          <w:rPr>
            <w:rFonts w:ascii="Times New Roman" w:hAnsi="Times New Roman" w:cs="Times New Roman"/>
            <w:sz w:val="24"/>
            <w:szCs w:val="24"/>
          </w:rPr>
          <w:t>-</w:t>
        </w:r>
      </w:ins>
      <w:r w:rsidR="00AF5F35">
        <w:rPr>
          <w:rFonts w:ascii="Times New Roman" w:hAnsi="Times New Roman" w:cs="Times New Roman"/>
          <w:sz w:val="24"/>
          <w:szCs w:val="24"/>
        </w:rPr>
        <w:t>groups and out</w:t>
      </w:r>
      <w:ins w:id="13" w:author="Jessica Stanis" w:date="2016-06-06T17:05:00Z">
        <w:r w:rsidR="00D1029C">
          <w:rPr>
            <w:rFonts w:ascii="Times New Roman" w:hAnsi="Times New Roman" w:cs="Times New Roman"/>
            <w:sz w:val="24"/>
            <w:szCs w:val="24"/>
          </w:rPr>
          <w:t>-</w:t>
        </w:r>
      </w:ins>
      <w:r w:rsidR="00AF5F35">
        <w:rPr>
          <w:rFonts w:ascii="Times New Roman" w:hAnsi="Times New Roman" w:cs="Times New Roman"/>
          <w:sz w:val="24"/>
          <w:szCs w:val="24"/>
        </w:rPr>
        <w:t>group</w:t>
      </w:r>
      <w:ins w:id="14" w:author="Jessica Stanis" w:date="2016-06-06T17:05:00Z">
        <w:r w:rsidR="00D1029C">
          <w:rPr>
            <w:rFonts w:ascii="Times New Roman" w:hAnsi="Times New Roman" w:cs="Times New Roman"/>
            <w:sz w:val="24"/>
            <w:szCs w:val="24"/>
          </w:rPr>
          <w:t>s</w:t>
        </w:r>
      </w:ins>
      <w:r w:rsidR="00AF5F35">
        <w:rPr>
          <w:rFonts w:ascii="Times New Roman" w:hAnsi="Times New Roman" w:cs="Times New Roman"/>
          <w:sz w:val="24"/>
          <w:szCs w:val="24"/>
        </w:rPr>
        <w:t>. Early studies were premised on the notion that there can be no intergroup behavior without the social environments that create these divisions among people.</w:t>
      </w:r>
    </w:p>
    <w:p w14:paraId="799C74D8" w14:textId="77777777" w:rsidR="00AF5F35" w:rsidRDefault="00AF5F35" w:rsidP="00E66AE4">
      <w:pPr>
        <w:spacing w:line="240" w:lineRule="auto"/>
        <w:rPr>
          <w:rFonts w:ascii="Times New Roman" w:hAnsi="Times New Roman" w:cs="Times New Roman"/>
          <w:sz w:val="24"/>
          <w:szCs w:val="24"/>
        </w:rPr>
      </w:pPr>
    </w:p>
    <w:p w14:paraId="023B86B9" w14:textId="77777777" w:rsidR="00AF5F35" w:rsidRDefault="00AF5F35" w:rsidP="00E66AE4">
      <w:pPr>
        <w:spacing w:line="240" w:lineRule="auto"/>
        <w:rPr>
          <w:ins w:id="15" w:author="Jessica Stanis" w:date="2016-06-06T16:24:00Z"/>
          <w:rFonts w:ascii="Times New Roman" w:hAnsi="Times New Roman" w:cs="Times New Roman"/>
          <w:sz w:val="24"/>
          <w:szCs w:val="24"/>
        </w:rPr>
      </w:pPr>
      <w:r>
        <w:rPr>
          <w:rFonts w:ascii="Times New Roman" w:hAnsi="Times New Roman" w:cs="Times New Roman"/>
          <w:sz w:val="24"/>
          <w:szCs w:val="24"/>
        </w:rPr>
        <w:t xml:space="preserve">However, </w:t>
      </w:r>
      <w:proofErr w:type="spellStart"/>
      <w:r>
        <w:rPr>
          <w:rFonts w:ascii="Times New Roman" w:hAnsi="Times New Roman" w:cs="Times New Roman"/>
          <w:sz w:val="24"/>
          <w:szCs w:val="24"/>
        </w:rPr>
        <w:t>Tajfel</w:t>
      </w:r>
      <w:proofErr w:type="spellEnd"/>
      <w:r>
        <w:rPr>
          <w:rFonts w:ascii="Times New Roman" w:hAnsi="Times New Roman" w:cs="Times New Roman"/>
          <w:sz w:val="24"/>
          <w:szCs w:val="24"/>
        </w:rPr>
        <w:t xml:space="preserve"> and other psychologists’ research addressed the issue of whether the sole act of social categorization</w:t>
      </w:r>
      <w:ins w:id="16" w:author="Jessica Stanis" w:date="2016-06-06T17:05:00Z">
        <w:r w:rsidR="00D1029C">
          <w:rPr>
            <w:rFonts w:ascii="Times New Roman" w:hAnsi="Times New Roman" w:cs="Times New Roman"/>
            <w:sz w:val="24"/>
            <w:szCs w:val="24"/>
          </w:rPr>
          <w:t>—</w:t>
        </w:r>
      </w:ins>
      <w:r>
        <w:rPr>
          <w:rFonts w:ascii="Times New Roman" w:hAnsi="Times New Roman" w:cs="Times New Roman"/>
          <w:sz w:val="24"/>
          <w:szCs w:val="24"/>
        </w:rPr>
        <w:t xml:space="preserve">isolated from other variables </w:t>
      </w:r>
      <w:r w:rsidR="002E2D96">
        <w:rPr>
          <w:rFonts w:ascii="Times New Roman" w:hAnsi="Times New Roman" w:cs="Times New Roman"/>
          <w:sz w:val="24"/>
          <w:szCs w:val="24"/>
        </w:rPr>
        <w:t>like competition or anticipation of future interaction</w:t>
      </w:r>
      <w:ins w:id="17" w:author="Jessica Stanis" w:date="2016-06-06T17:05:00Z">
        <w:r w:rsidR="00D1029C">
          <w:rPr>
            <w:rFonts w:ascii="Times New Roman" w:hAnsi="Times New Roman" w:cs="Times New Roman"/>
            <w:sz w:val="24"/>
            <w:szCs w:val="24"/>
          </w:rPr>
          <w:t>—</w:t>
        </w:r>
      </w:ins>
      <w:r>
        <w:rPr>
          <w:rFonts w:ascii="Times New Roman" w:hAnsi="Times New Roman" w:cs="Times New Roman"/>
          <w:sz w:val="24"/>
          <w:szCs w:val="24"/>
        </w:rPr>
        <w:t>can lead to discrimination from the in</w:t>
      </w:r>
      <w:ins w:id="18" w:author="Jessica Stanis" w:date="2016-06-06T17:07:00Z">
        <w:r w:rsidR="005669F9">
          <w:rPr>
            <w:rFonts w:ascii="Times New Roman" w:hAnsi="Times New Roman" w:cs="Times New Roman"/>
            <w:sz w:val="24"/>
            <w:szCs w:val="24"/>
          </w:rPr>
          <w:t>-</w:t>
        </w:r>
      </w:ins>
      <w:r>
        <w:rPr>
          <w:rFonts w:ascii="Times New Roman" w:hAnsi="Times New Roman" w:cs="Times New Roman"/>
          <w:sz w:val="24"/>
          <w:szCs w:val="24"/>
        </w:rPr>
        <w:t>group toward the out</w:t>
      </w:r>
      <w:ins w:id="19" w:author="Jessica Stanis" w:date="2016-06-06T17:07:00Z">
        <w:r w:rsidR="005669F9">
          <w:rPr>
            <w:rFonts w:ascii="Times New Roman" w:hAnsi="Times New Roman" w:cs="Times New Roman"/>
            <w:sz w:val="24"/>
            <w:szCs w:val="24"/>
          </w:rPr>
          <w:t>-</w:t>
        </w:r>
      </w:ins>
      <w:r>
        <w:rPr>
          <w:rFonts w:ascii="Times New Roman" w:hAnsi="Times New Roman" w:cs="Times New Roman"/>
          <w:sz w:val="24"/>
          <w:szCs w:val="24"/>
        </w:rPr>
        <w:t>group.</w:t>
      </w:r>
    </w:p>
    <w:p w14:paraId="40AC0B3F" w14:textId="77777777" w:rsidR="00E66AE4" w:rsidRPr="00E44837" w:rsidRDefault="00E66AE4" w:rsidP="00E66AE4">
      <w:pPr>
        <w:spacing w:line="240" w:lineRule="auto"/>
        <w:rPr>
          <w:rFonts w:ascii="Times New Roman" w:hAnsi="Times New Roman" w:cs="Times New Roman"/>
          <w:sz w:val="24"/>
          <w:szCs w:val="24"/>
        </w:rPr>
      </w:pPr>
    </w:p>
    <w:p w14:paraId="233857E4" w14:textId="77777777" w:rsidR="008D6E61" w:rsidRDefault="008E5234" w:rsidP="00E66AE4">
      <w:pPr>
        <w:pStyle w:val="Heading2"/>
        <w:spacing w:before="0" w:after="0" w:line="240" w:lineRule="auto"/>
        <w:contextualSpacing w:val="0"/>
        <w:rPr>
          <w:ins w:id="20" w:author="Jessica Stanis" w:date="2016-06-06T16:24:00Z"/>
          <w:rFonts w:ascii="Times New Roman" w:eastAsia="Times New Roman" w:hAnsi="Times New Roman" w:cs="Times New Roman"/>
          <w:b/>
          <w:sz w:val="28"/>
          <w:szCs w:val="28"/>
        </w:rPr>
      </w:pPr>
      <w:r w:rsidRPr="006067CA">
        <w:rPr>
          <w:rFonts w:ascii="Times New Roman" w:eastAsia="Times New Roman" w:hAnsi="Times New Roman" w:cs="Times New Roman"/>
          <w:b/>
          <w:sz w:val="28"/>
          <w:szCs w:val="28"/>
        </w:rPr>
        <w:t>Procedure</w:t>
      </w:r>
    </w:p>
    <w:p w14:paraId="439094CD" w14:textId="77777777" w:rsidR="002535E5" w:rsidRDefault="002535E5"/>
    <w:p w14:paraId="1CA9678C" w14:textId="77777777" w:rsidR="00BD2250" w:rsidRPr="00BD2250" w:rsidRDefault="00BD2250" w:rsidP="00BD2250">
      <w:pPr>
        <w:pStyle w:val="ListParagraph"/>
        <w:numPr>
          <w:ilvl w:val="0"/>
          <w:numId w:val="2"/>
          <w:ins w:id="21" w:author="Jay Van Bavel" w:date="2016-06-22T17:52:00Z"/>
        </w:numPr>
        <w:spacing w:line="240" w:lineRule="auto"/>
        <w:rPr>
          <w:ins w:id="22" w:author="Jay Van Bavel" w:date="2016-06-22T17:52:00Z"/>
          <w:rFonts w:ascii="Times New Roman" w:eastAsia="Times New Roman" w:hAnsi="Times New Roman" w:cs="Times New Roman"/>
          <w:sz w:val="24"/>
          <w:rPrChange w:id="23" w:author="Jay Van Bavel" w:date="2016-06-22T17:52:00Z">
            <w:rPr>
              <w:ins w:id="24" w:author="Jay Van Bavel" w:date="2016-06-22T17:52:00Z"/>
              <w:rFonts w:ascii="Times New Roman" w:eastAsia="Times New Roman" w:hAnsi="Times New Roman" w:cs="Times New Roman"/>
            </w:rPr>
          </w:rPrChange>
        </w:rPr>
      </w:pPr>
      <w:ins w:id="25" w:author="Jay Van Bavel" w:date="2016-06-22T17:52:00Z">
        <w:r w:rsidRPr="00BD2250">
          <w:rPr>
            <w:rFonts w:ascii="Times New Roman" w:eastAsia="Times New Roman" w:hAnsi="Times New Roman" w:cs="Times New Roman"/>
            <w:sz w:val="24"/>
            <w:szCs w:val="24"/>
          </w:rPr>
          <w:t>Conduct a power analysis and recruit a su</w:t>
        </w:r>
        <w:r w:rsidRPr="00BD2250">
          <w:rPr>
            <w:rFonts w:ascii="Times New Roman" w:eastAsia="Times New Roman" w:hAnsi="Times New Roman" w:cs="Times New Roman"/>
            <w:sz w:val="24"/>
            <w:rPrChange w:id="26" w:author="Jay Van Bavel" w:date="2016-06-22T17:52:00Z">
              <w:rPr>
                <w:rFonts w:ascii="Times New Roman" w:eastAsia="Times New Roman" w:hAnsi="Times New Roman" w:cs="Times New Roman"/>
              </w:rPr>
            </w:rPrChange>
          </w:rPr>
          <w:t>fficient number of participants</w:t>
        </w:r>
      </w:ins>
      <w:ins w:id="27" w:author="Jay Van Bavel" w:date="2016-06-22T17:53:00Z">
        <w:r>
          <w:rPr>
            <w:rFonts w:ascii="Times New Roman" w:eastAsia="Times New Roman" w:hAnsi="Times New Roman" w:cs="Times New Roman"/>
            <w:sz w:val="24"/>
          </w:rPr>
          <w:t>.</w:t>
        </w:r>
      </w:ins>
    </w:p>
    <w:p w14:paraId="29F62EFE" w14:textId="77777777" w:rsidR="00BD2250" w:rsidRDefault="00BD2250">
      <w:pPr>
        <w:widowControl w:val="0"/>
        <w:numPr>
          <w:ins w:id="28" w:author="Jay Van Bavel" w:date="2016-06-22T17:52:00Z"/>
        </w:numPr>
        <w:spacing w:line="240" w:lineRule="auto"/>
        <w:ind w:left="360"/>
        <w:contextualSpacing/>
        <w:rPr>
          <w:ins w:id="29" w:author="Jay Van Bavel" w:date="2016-06-22T17:52:00Z"/>
          <w:rFonts w:ascii="Times New Roman" w:eastAsia="Times New Roman" w:hAnsi="Times New Roman" w:cs="Times New Roman"/>
          <w:sz w:val="24"/>
          <w:szCs w:val="24"/>
        </w:rPr>
        <w:pPrChange w:id="30" w:author="Jay Van Bavel" w:date="2016-06-22T17:52:00Z">
          <w:pPr>
            <w:widowControl w:val="0"/>
            <w:spacing w:line="240" w:lineRule="auto"/>
            <w:contextualSpacing/>
          </w:pPr>
        </w:pPrChange>
      </w:pPr>
    </w:p>
    <w:p w14:paraId="64758489" w14:textId="77777777" w:rsidR="004429A0" w:rsidRDefault="004429A0" w:rsidP="00E66AE4">
      <w:pPr>
        <w:widowControl w:val="0"/>
        <w:numPr>
          <w:ilvl w:val="0"/>
          <w:numId w:val="2"/>
        </w:num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Materials</w:t>
      </w:r>
    </w:p>
    <w:p w14:paraId="0B6A79CD" w14:textId="77777777" w:rsidR="004429A0" w:rsidRDefault="004429A0" w:rsidP="00E66AE4">
      <w:pPr>
        <w:widowControl w:val="0"/>
        <w:spacing w:line="240" w:lineRule="auto"/>
        <w:ind w:left="360"/>
        <w:contextualSpacing/>
        <w:rPr>
          <w:rFonts w:ascii="Times New Roman" w:eastAsia="Times New Roman" w:hAnsi="Times New Roman" w:cs="Times New Roman"/>
          <w:sz w:val="24"/>
          <w:szCs w:val="24"/>
        </w:rPr>
      </w:pPr>
    </w:p>
    <w:p w14:paraId="0ECF74E2" w14:textId="77777777" w:rsidR="008D6E61" w:rsidRDefault="008E5234" w:rsidP="00E66AE4">
      <w:pPr>
        <w:widowControl w:val="0"/>
        <w:numPr>
          <w:ilvl w:val="1"/>
          <w:numId w:val="2"/>
        </w:numPr>
        <w:spacing w:line="240" w:lineRule="auto"/>
        <w:contextualSpacing/>
        <w:rPr>
          <w:rFonts w:ascii="Times New Roman" w:eastAsia="Times New Roman" w:hAnsi="Times New Roman" w:cs="Times New Roman"/>
          <w:sz w:val="24"/>
          <w:szCs w:val="24"/>
        </w:rPr>
      </w:pPr>
      <w:r w:rsidRPr="006067CA">
        <w:rPr>
          <w:rFonts w:ascii="Times New Roman" w:eastAsia="Times New Roman" w:hAnsi="Times New Roman" w:cs="Times New Roman"/>
          <w:sz w:val="24"/>
          <w:szCs w:val="24"/>
        </w:rPr>
        <w:t>Provide a compu</w:t>
      </w:r>
      <w:r w:rsidR="004429A0">
        <w:rPr>
          <w:rFonts w:ascii="Times New Roman" w:eastAsia="Times New Roman" w:hAnsi="Times New Roman" w:cs="Times New Roman"/>
          <w:sz w:val="24"/>
          <w:szCs w:val="24"/>
        </w:rPr>
        <w:t>ter monitor and keyboard for the participants to</w:t>
      </w:r>
      <w:r w:rsidRPr="006067CA">
        <w:rPr>
          <w:rFonts w:ascii="Times New Roman" w:eastAsia="Times New Roman" w:hAnsi="Times New Roman" w:cs="Times New Roman"/>
          <w:sz w:val="24"/>
          <w:szCs w:val="24"/>
        </w:rPr>
        <w:t xml:space="preserve"> view stimuli and provide responses</w:t>
      </w:r>
      <w:r>
        <w:rPr>
          <w:rFonts w:ascii="Times New Roman" w:eastAsia="Times New Roman" w:hAnsi="Times New Roman" w:cs="Times New Roman"/>
          <w:sz w:val="24"/>
          <w:szCs w:val="24"/>
        </w:rPr>
        <w:t xml:space="preserve">. </w:t>
      </w:r>
    </w:p>
    <w:p w14:paraId="47C3B98C" w14:textId="77777777" w:rsidR="00AF200F" w:rsidRDefault="00AF200F" w:rsidP="00E66AE4">
      <w:pPr>
        <w:widowControl w:val="0"/>
        <w:spacing w:line="240" w:lineRule="auto"/>
        <w:ind w:left="360"/>
        <w:contextualSpacing/>
        <w:rPr>
          <w:rFonts w:ascii="Times New Roman" w:eastAsia="Times New Roman" w:hAnsi="Times New Roman" w:cs="Times New Roman"/>
          <w:sz w:val="24"/>
          <w:szCs w:val="24"/>
        </w:rPr>
      </w:pPr>
    </w:p>
    <w:p w14:paraId="3AB21995" w14:textId="77777777" w:rsidR="00A76FE8" w:rsidRPr="00744AC4" w:rsidRDefault="008E5234" w:rsidP="00A76FE8">
      <w:pPr>
        <w:widowControl w:val="0"/>
        <w:numPr>
          <w:ilvl w:val="1"/>
          <w:numId w:val="2"/>
        </w:numPr>
        <w:spacing w:line="240" w:lineRule="auto"/>
        <w:contextualSpacing/>
        <w:rPr>
          <w:ins w:id="31" w:author="Jay Van Bavel" w:date="2016-06-23T14:22:00Z"/>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Create forty images of dot </w:t>
      </w:r>
      <w:commentRangeStart w:id="32"/>
      <w:r>
        <w:rPr>
          <w:rFonts w:ascii="Times New Roman" w:eastAsia="Times New Roman" w:hAnsi="Times New Roman" w:cs="Times New Roman"/>
          <w:sz w:val="24"/>
          <w:szCs w:val="24"/>
        </w:rPr>
        <w:t xml:space="preserve">clusters with various </w:t>
      </w:r>
      <w:commentRangeStart w:id="33"/>
      <w:r>
        <w:rPr>
          <w:rFonts w:ascii="Times New Roman" w:eastAsia="Times New Roman" w:hAnsi="Times New Roman" w:cs="Times New Roman"/>
          <w:sz w:val="24"/>
          <w:szCs w:val="24"/>
        </w:rPr>
        <w:t>sizes</w:t>
      </w:r>
      <w:commentRangeEnd w:id="32"/>
      <w:r w:rsidR="00B36255">
        <w:rPr>
          <w:rStyle w:val="CommentReference"/>
        </w:rPr>
        <w:commentReference w:id="32"/>
      </w:r>
      <w:commentRangeEnd w:id="33"/>
      <w:r w:rsidR="00744AC4">
        <w:rPr>
          <w:rStyle w:val="CommentReference"/>
          <w:vanish/>
        </w:rPr>
        <w:commentReference w:id="33"/>
      </w:r>
      <w:del w:id="34" w:author="Julian Wills" w:date="2016-07-09T13:36:00Z">
        <w:r w:rsidDel="00954A9F">
          <w:rPr>
            <w:rFonts w:ascii="Times New Roman" w:eastAsia="Times New Roman" w:hAnsi="Times New Roman" w:cs="Times New Roman"/>
            <w:sz w:val="24"/>
            <w:szCs w:val="24"/>
          </w:rPr>
          <w:delText>.</w:delText>
        </w:r>
      </w:del>
      <w:ins w:id="35" w:author="Jay Van Bavel" w:date="2016-06-23T14:22:00Z">
        <w:r w:rsidR="00A76FE8">
          <w:rPr>
            <w:rFonts w:ascii="Times New Roman" w:eastAsia="Times New Roman" w:hAnsi="Times New Roman" w:cs="Times New Roman"/>
            <w:sz w:val="24"/>
            <w:szCs w:val="24"/>
          </w:rPr>
          <w:t xml:space="preserve"> </w:t>
        </w:r>
      </w:ins>
      <w:ins w:id="36" w:author="Julian Wills" w:date="2016-07-09T13:36:00Z">
        <w:r w:rsidR="00954A9F">
          <w:rPr>
            <w:rFonts w:ascii="Times New Roman" w:eastAsia="Times New Roman" w:hAnsi="Times New Roman" w:cs="Times New Roman"/>
            <w:sz w:val="24"/>
            <w:szCs w:val="24"/>
          </w:rPr>
          <w:t>(</w:t>
        </w:r>
        <w:r w:rsidR="00954A9F" w:rsidRPr="00954A9F">
          <w:rPr>
            <w:rFonts w:ascii="Times New Roman" w:eastAsia="Times New Roman" w:hAnsi="Times New Roman" w:cs="Times New Roman"/>
            <w:b/>
            <w:sz w:val="24"/>
            <w:szCs w:val="24"/>
            <w:rPrChange w:id="37" w:author="Julian Wills" w:date="2016-07-09T13:37:00Z">
              <w:rPr>
                <w:rFonts w:ascii="Times New Roman" w:eastAsia="Times New Roman" w:hAnsi="Times New Roman" w:cs="Times New Roman"/>
                <w:sz w:val="24"/>
                <w:szCs w:val="24"/>
              </w:rPr>
            </w:rPrChange>
          </w:rPr>
          <w:t>Figure 1</w:t>
        </w:r>
        <w:r w:rsidR="00954A9F">
          <w:rPr>
            <w:rFonts w:ascii="Times New Roman" w:eastAsia="Times New Roman" w:hAnsi="Times New Roman" w:cs="Times New Roman"/>
            <w:sz w:val="24"/>
            <w:szCs w:val="24"/>
          </w:rPr>
          <w:t xml:space="preserve">). </w:t>
        </w:r>
      </w:ins>
    </w:p>
    <w:p w14:paraId="5D8C4E48" w14:textId="77777777" w:rsidR="004E4F9F" w:rsidDel="00FF5AD7" w:rsidRDefault="008E5234" w:rsidP="005F16E0">
      <w:pPr>
        <w:widowControl w:val="0"/>
        <w:numPr>
          <w:ins w:id="38" w:author="Jay Van Bavel" w:date="2016-06-23T14:22:00Z"/>
        </w:numPr>
        <w:spacing w:line="240" w:lineRule="auto"/>
        <w:contextualSpacing/>
        <w:rPr>
          <w:del w:id="39" w:author="Jay Van Bavel" w:date="2016-06-23T14:25:00Z"/>
          <w:rFonts w:ascii="Times New Roman" w:eastAsia="Times New Roman" w:hAnsi="Times New Roman" w:cs="Times New Roman"/>
          <w:sz w:val="24"/>
          <w:szCs w:val="24"/>
        </w:rPr>
      </w:pPr>
      <w:del w:id="40" w:author="Jay Van Bavel" w:date="2016-06-23T14:22:00Z">
        <w:r w:rsidDel="00A76FE8">
          <w:rPr>
            <w:rFonts w:ascii="Times New Roman" w:eastAsia="Times New Roman" w:hAnsi="Times New Roman" w:cs="Times New Roman"/>
            <w:sz w:val="24"/>
            <w:szCs w:val="24"/>
          </w:rPr>
          <w:delText xml:space="preserve"> (</w:delText>
        </w:r>
        <w:r w:rsidR="009A5CD4" w:rsidDel="00A76FE8">
          <w:fldChar w:fldCharType="begin"/>
        </w:r>
        <w:r w:rsidR="009A5CD4" w:rsidDel="00A76FE8">
          <w:delInstrText>HYPERLINK "http://www.millisecond.com/download/library/DotEstimationTask/" \h</w:delInstrText>
        </w:r>
        <w:r w:rsidR="009A5CD4" w:rsidDel="00A76FE8">
          <w:fldChar w:fldCharType="separate"/>
        </w:r>
        <w:r w:rsidDel="00A76FE8">
          <w:rPr>
            <w:rFonts w:ascii="Times New Roman" w:eastAsia="Times New Roman" w:hAnsi="Times New Roman" w:cs="Times New Roman"/>
            <w:color w:val="1155CC"/>
            <w:sz w:val="24"/>
            <w:szCs w:val="24"/>
            <w:u w:val="single"/>
          </w:rPr>
          <w:delText>Code and examples available at this webpage</w:delText>
        </w:r>
        <w:r w:rsidR="009A5CD4" w:rsidDel="00A76FE8">
          <w:fldChar w:fldCharType="end"/>
        </w:r>
        <w:r w:rsidDel="00A76FE8">
          <w:rPr>
            <w:rFonts w:ascii="Times New Roman" w:eastAsia="Times New Roman" w:hAnsi="Times New Roman" w:cs="Times New Roman"/>
            <w:sz w:val="24"/>
            <w:szCs w:val="24"/>
          </w:rPr>
          <w:delText>)</w:delText>
        </w:r>
      </w:del>
    </w:p>
    <w:p w14:paraId="6AA4023C" w14:textId="77777777" w:rsidR="00DA2EE6" w:rsidRDefault="00DA2EE6">
      <w:pPr>
        <w:widowControl w:val="0"/>
        <w:numPr>
          <w:ins w:id="41" w:author="Unknown"/>
        </w:numPr>
        <w:spacing w:line="240" w:lineRule="auto"/>
        <w:ind w:left="990"/>
        <w:contextualSpacing/>
        <w:rPr>
          <w:rFonts w:ascii="Times New Roman" w:eastAsia="Times New Roman" w:hAnsi="Times New Roman" w:cs="Times New Roman"/>
          <w:sz w:val="24"/>
          <w:szCs w:val="24"/>
        </w:rPr>
        <w:pPrChange w:id="42" w:author="Jay Van Bavel" w:date="2016-06-23T14:25:00Z">
          <w:pPr>
            <w:widowControl w:val="0"/>
            <w:spacing w:line="240" w:lineRule="auto"/>
            <w:ind w:left="792"/>
            <w:contextualSpacing/>
          </w:pPr>
        </w:pPrChange>
      </w:pPr>
    </w:p>
    <w:p w14:paraId="30F6AF15" w14:textId="77777777" w:rsidR="00AF200F" w:rsidRPr="00DA2EE6" w:rsidRDefault="008E5234" w:rsidP="00E66AE4">
      <w:pPr>
        <w:widowControl w:val="0"/>
        <w:numPr>
          <w:ilvl w:val="1"/>
          <w:numId w:val="2"/>
        </w:numPr>
        <w:spacing w:line="240" w:lineRule="auto"/>
        <w:contextualSpacing/>
        <w:rPr>
          <w:rFonts w:ascii="Times New Roman" w:eastAsia="Times New Roman" w:hAnsi="Times New Roman" w:cs="Times New Roman"/>
          <w:sz w:val="24"/>
          <w:szCs w:val="24"/>
        </w:rPr>
      </w:pPr>
      <w:r w:rsidRPr="00DA2EE6">
        <w:rPr>
          <w:rFonts w:ascii="Times New Roman" w:eastAsia="Times New Roman" w:hAnsi="Times New Roman" w:cs="Times New Roman"/>
          <w:sz w:val="24"/>
          <w:szCs w:val="24"/>
        </w:rPr>
        <w:t>Create ordered matrices. Each matrix consists of 14 boxes containing two numbers. Label each row, “</w:t>
      </w:r>
      <w:ins w:id="43" w:author="Jessica Stanis" w:date="2016-06-06T17:30:00Z">
        <w:r w:rsidR="00783C02">
          <w:rPr>
            <w:rFonts w:ascii="Times New Roman" w:eastAsia="Times New Roman" w:hAnsi="Times New Roman" w:cs="Times New Roman"/>
            <w:sz w:val="24"/>
            <w:szCs w:val="24"/>
          </w:rPr>
          <w:t>T</w:t>
        </w:r>
      </w:ins>
      <w:del w:id="44" w:author="Jessica Stanis" w:date="2016-06-06T17:30:00Z">
        <w:r w:rsidRPr="00DA2EE6" w:rsidDel="00783C02">
          <w:rPr>
            <w:rFonts w:ascii="Times New Roman" w:eastAsia="Times New Roman" w:hAnsi="Times New Roman" w:cs="Times New Roman"/>
            <w:sz w:val="24"/>
            <w:szCs w:val="24"/>
          </w:rPr>
          <w:delText>t</w:delText>
        </w:r>
      </w:del>
      <w:r w:rsidRPr="00DA2EE6">
        <w:rPr>
          <w:rFonts w:ascii="Times New Roman" w:eastAsia="Times New Roman" w:hAnsi="Times New Roman" w:cs="Times New Roman"/>
          <w:sz w:val="24"/>
          <w:szCs w:val="24"/>
        </w:rPr>
        <w:t xml:space="preserve">hese are rewards and penalties for member Number [insert code number] of </w:t>
      </w:r>
      <w:r w:rsidRPr="00DA2EE6">
        <w:rPr>
          <w:rFonts w:ascii="Times New Roman" w:eastAsia="Times New Roman" w:hAnsi="Times New Roman" w:cs="Times New Roman"/>
          <w:b/>
          <w:i/>
          <w:sz w:val="24"/>
          <w:szCs w:val="24"/>
        </w:rPr>
        <w:t>your</w:t>
      </w:r>
      <w:r w:rsidRPr="00DA2EE6">
        <w:rPr>
          <w:rFonts w:ascii="Times New Roman" w:eastAsia="Times New Roman" w:hAnsi="Times New Roman" w:cs="Times New Roman"/>
          <w:sz w:val="24"/>
          <w:szCs w:val="24"/>
        </w:rPr>
        <w:t xml:space="preserve"> group”, or “of the </w:t>
      </w:r>
      <w:r w:rsidRPr="00DA2EE6">
        <w:rPr>
          <w:rFonts w:ascii="Times New Roman" w:eastAsia="Times New Roman" w:hAnsi="Times New Roman" w:cs="Times New Roman"/>
          <w:b/>
          <w:i/>
          <w:sz w:val="24"/>
          <w:szCs w:val="24"/>
        </w:rPr>
        <w:t>other</w:t>
      </w:r>
      <w:r w:rsidRPr="00DA2EE6">
        <w:rPr>
          <w:rFonts w:ascii="Times New Roman" w:eastAsia="Times New Roman" w:hAnsi="Times New Roman" w:cs="Times New Roman"/>
          <w:sz w:val="24"/>
          <w:szCs w:val="24"/>
        </w:rPr>
        <w:t xml:space="preserve"> group”. </w:t>
      </w:r>
    </w:p>
    <w:p w14:paraId="02A79911" w14:textId="77777777" w:rsidR="00AF200F" w:rsidRDefault="00AF200F" w:rsidP="00E66AE4">
      <w:pPr>
        <w:widowControl w:val="0"/>
        <w:spacing w:line="240" w:lineRule="auto"/>
        <w:ind w:left="792"/>
        <w:contextualSpacing/>
        <w:rPr>
          <w:rFonts w:ascii="Times New Roman" w:eastAsia="Times New Roman" w:hAnsi="Times New Roman" w:cs="Times New Roman"/>
          <w:sz w:val="24"/>
          <w:szCs w:val="24"/>
        </w:rPr>
      </w:pPr>
    </w:p>
    <w:p w14:paraId="72A7CBE2" w14:textId="77777777" w:rsidR="008D6E61" w:rsidRDefault="008E5234" w:rsidP="00E66AE4">
      <w:pPr>
        <w:widowControl w:val="0"/>
        <w:numPr>
          <w:ilvl w:val="1"/>
          <w:numId w:val="2"/>
        </w:numPr>
        <w:spacing w:line="240" w:lineRule="auto"/>
        <w:contextualSpacing/>
        <w:rPr>
          <w:rFonts w:ascii="Times New Roman" w:eastAsia="Times New Roman" w:hAnsi="Times New Roman" w:cs="Times New Roman"/>
          <w:sz w:val="24"/>
          <w:szCs w:val="24"/>
        </w:rPr>
      </w:pPr>
      <w:r w:rsidRPr="00AF200F">
        <w:rPr>
          <w:rFonts w:ascii="Times New Roman" w:eastAsia="Times New Roman" w:hAnsi="Times New Roman" w:cs="Times New Roman"/>
          <w:sz w:val="24"/>
          <w:szCs w:val="24"/>
        </w:rPr>
        <w:t xml:space="preserve">Create six matrices that satisfy one of three criteria (two each; </w:t>
      </w:r>
      <w:commentRangeStart w:id="45"/>
      <w:r w:rsidRPr="00AF200F">
        <w:rPr>
          <w:rFonts w:ascii="Times New Roman" w:eastAsia="Times New Roman" w:hAnsi="Times New Roman" w:cs="Times New Roman"/>
          <w:b/>
          <w:sz w:val="24"/>
          <w:szCs w:val="24"/>
        </w:rPr>
        <w:t xml:space="preserve">Figure </w:t>
      </w:r>
      <w:del w:id="46" w:author="Julian Wills" w:date="2016-07-09T13:37:00Z">
        <w:r w:rsidRPr="00AF200F" w:rsidDel="00954A9F">
          <w:rPr>
            <w:rFonts w:ascii="Times New Roman" w:eastAsia="Times New Roman" w:hAnsi="Times New Roman" w:cs="Times New Roman"/>
            <w:b/>
            <w:sz w:val="24"/>
            <w:szCs w:val="24"/>
          </w:rPr>
          <w:delText>1</w:delText>
        </w:r>
        <w:commentRangeEnd w:id="45"/>
        <w:r w:rsidR="00FB0184" w:rsidDel="00954A9F">
          <w:rPr>
            <w:rStyle w:val="CommentReference"/>
          </w:rPr>
          <w:commentReference w:id="45"/>
        </w:r>
      </w:del>
      <w:ins w:id="49" w:author="Julian Wills" w:date="2016-07-09T13:37:00Z">
        <w:r w:rsidR="00954A9F">
          <w:rPr>
            <w:rFonts w:ascii="Times New Roman" w:eastAsia="Times New Roman" w:hAnsi="Times New Roman" w:cs="Times New Roman"/>
            <w:b/>
            <w:sz w:val="24"/>
            <w:szCs w:val="24"/>
          </w:rPr>
          <w:t>2</w:t>
        </w:r>
      </w:ins>
      <w:r w:rsidRPr="00AF200F">
        <w:rPr>
          <w:rFonts w:ascii="Times New Roman" w:eastAsia="Times New Roman" w:hAnsi="Times New Roman" w:cs="Times New Roman"/>
          <w:sz w:val="24"/>
          <w:szCs w:val="24"/>
        </w:rPr>
        <w:t>).</w:t>
      </w:r>
    </w:p>
    <w:p w14:paraId="2A458B7A" w14:textId="77777777" w:rsidR="00305A5C" w:rsidRDefault="00305A5C" w:rsidP="00E66AE4">
      <w:pPr>
        <w:widowControl w:val="0"/>
        <w:spacing w:line="240" w:lineRule="auto"/>
        <w:ind w:left="792"/>
        <w:contextualSpacing/>
        <w:rPr>
          <w:rFonts w:ascii="Times New Roman" w:eastAsia="Times New Roman" w:hAnsi="Times New Roman" w:cs="Times New Roman"/>
          <w:sz w:val="24"/>
          <w:szCs w:val="24"/>
        </w:rPr>
      </w:pPr>
    </w:p>
    <w:p w14:paraId="490480CA" w14:textId="77777777" w:rsidR="008D6E61" w:rsidRDefault="008E5234" w:rsidP="00E66AE4">
      <w:pPr>
        <w:widowControl w:val="0"/>
        <w:numPr>
          <w:ilvl w:val="2"/>
          <w:numId w:val="2"/>
        </w:numPr>
        <w:spacing w:line="240" w:lineRule="auto"/>
        <w:contextualSpacing/>
        <w:rPr>
          <w:rFonts w:ascii="Times New Roman" w:eastAsia="Times New Roman" w:hAnsi="Times New Roman" w:cs="Times New Roman"/>
          <w:sz w:val="24"/>
          <w:szCs w:val="24"/>
        </w:rPr>
      </w:pPr>
      <w:r w:rsidRPr="00AF200F">
        <w:rPr>
          <w:rFonts w:ascii="Times New Roman" w:eastAsia="Times New Roman" w:hAnsi="Times New Roman" w:cs="Times New Roman"/>
          <w:b/>
          <w:sz w:val="24"/>
          <w:szCs w:val="24"/>
        </w:rPr>
        <w:t>Type A</w:t>
      </w:r>
      <w:r w:rsidRPr="00AF200F">
        <w:rPr>
          <w:rFonts w:ascii="Times New Roman" w:eastAsia="Times New Roman" w:hAnsi="Times New Roman" w:cs="Times New Roman"/>
          <w:sz w:val="24"/>
          <w:szCs w:val="24"/>
        </w:rPr>
        <w:t xml:space="preserve">: The maximum penalties exceed maximum rewards. Order the boxes such that the two maximum joint payoff and maximum fairness terms are in the middle. </w:t>
      </w:r>
    </w:p>
    <w:p w14:paraId="4CCDAB6F" w14:textId="77777777" w:rsidR="00AF200F" w:rsidRPr="00AF200F" w:rsidRDefault="00AF200F" w:rsidP="00E66AE4">
      <w:pPr>
        <w:widowControl w:val="0"/>
        <w:spacing w:line="240" w:lineRule="auto"/>
        <w:ind w:left="1224"/>
        <w:contextualSpacing/>
        <w:rPr>
          <w:rFonts w:ascii="Times New Roman" w:eastAsia="Times New Roman" w:hAnsi="Times New Roman" w:cs="Times New Roman"/>
          <w:sz w:val="24"/>
          <w:szCs w:val="24"/>
        </w:rPr>
      </w:pPr>
    </w:p>
    <w:p w14:paraId="0936AA4D" w14:textId="77777777" w:rsidR="008D6E61" w:rsidRDefault="008E5234" w:rsidP="00E66AE4">
      <w:pPr>
        <w:widowControl w:val="0"/>
        <w:numPr>
          <w:ilvl w:val="2"/>
          <w:numId w:val="2"/>
        </w:num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rPr>
        <w:t>Type B</w:t>
      </w:r>
      <w:r>
        <w:rPr>
          <w:rFonts w:ascii="Times New Roman" w:eastAsia="Times New Roman" w:hAnsi="Times New Roman" w:cs="Times New Roman"/>
          <w:sz w:val="24"/>
          <w:szCs w:val="24"/>
        </w:rPr>
        <w:t xml:space="preserve">: No penalties and constant joint payoff. Order the boxes such that the two maximum fairness terms are in the middle. </w:t>
      </w:r>
    </w:p>
    <w:p w14:paraId="113011CF" w14:textId="77777777" w:rsidR="00AF200F" w:rsidRPr="00AF200F" w:rsidRDefault="00AF200F" w:rsidP="00E66AE4">
      <w:pPr>
        <w:widowControl w:val="0"/>
        <w:spacing w:line="240" w:lineRule="auto"/>
        <w:ind w:left="1224"/>
        <w:contextualSpacing/>
        <w:rPr>
          <w:rFonts w:ascii="Times New Roman" w:eastAsia="Times New Roman" w:hAnsi="Times New Roman" w:cs="Times New Roman"/>
          <w:sz w:val="24"/>
          <w:szCs w:val="24"/>
        </w:rPr>
      </w:pPr>
    </w:p>
    <w:p w14:paraId="7C27F0C3" w14:textId="77777777" w:rsidR="00AF200F" w:rsidRDefault="008E5234" w:rsidP="00E66AE4">
      <w:pPr>
        <w:widowControl w:val="0"/>
        <w:numPr>
          <w:ilvl w:val="2"/>
          <w:numId w:val="2"/>
        </w:num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rPr>
        <w:t>Type C</w:t>
      </w:r>
      <w:r>
        <w:rPr>
          <w:rFonts w:ascii="Times New Roman" w:eastAsia="Times New Roman" w:hAnsi="Times New Roman" w:cs="Times New Roman"/>
          <w:sz w:val="24"/>
          <w:szCs w:val="24"/>
        </w:rPr>
        <w:t xml:space="preserve">: The maximum rewards exceed maximum penalties. Order the boxes such that the maximum joint payoffs are at both extremes and the two maximum fairness terms are in the middle. </w:t>
      </w:r>
    </w:p>
    <w:p w14:paraId="234C5C62" w14:textId="77777777" w:rsidR="00AF200F" w:rsidRDefault="00AF200F" w:rsidP="00E66AE4">
      <w:pPr>
        <w:widowControl w:val="0"/>
        <w:spacing w:line="240" w:lineRule="auto"/>
        <w:ind w:left="1224"/>
        <w:contextualSpacing/>
        <w:rPr>
          <w:rFonts w:ascii="Times New Roman" w:eastAsia="Times New Roman" w:hAnsi="Times New Roman" w:cs="Times New Roman"/>
          <w:sz w:val="24"/>
          <w:szCs w:val="24"/>
        </w:rPr>
      </w:pPr>
    </w:p>
    <w:p w14:paraId="4380D2AD" w14:textId="77777777" w:rsidR="008D6E61" w:rsidRDefault="008E5234" w:rsidP="00E66AE4">
      <w:pPr>
        <w:widowControl w:val="0"/>
        <w:numPr>
          <w:ilvl w:val="2"/>
          <w:numId w:val="2"/>
        </w:numPr>
        <w:spacing w:line="240" w:lineRule="auto"/>
        <w:contextualSpacing/>
        <w:rPr>
          <w:rFonts w:ascii="Times New Roman" w:eastAsia="Times New Roman" w:hAnsi="Times New Roman" w:cs="Times New Roman"/>
          <w:sz w:val="24"/>
          <w:szCs w:val="24"/>
        </w:rPr>
      </w:pPr>
      <w:commentRangeStart w:id="50"/>
      <w:r w:rsidRPr="00AF200F">
        <w:rPr>
          <w:rFonts w:ascii="Times New Roman" w:eastAsia="Times New Roman" w:hAnsi="Times New Roman" w:cs="Times New Roman"/>
          <w:sz w:val="24"/>
          <w:szCs w:val="24"/>
        </w:rPr>
        <w:t>Replicate these six matrices for three different types of choices corresponding to the following labels for each row:</w:t>
      </w:r>
    </w:p>
    <w:p w14:paraId="401EFDBB" w14:textId="77777777" w:rsidR="00AF200F" w:rsidRPr="00AF200F" w:rsidRDefault="00AF200F" w:rsidP="00E66AE4">
      <w:pPr>
        <w:widowControl w:val="0"/>
        <w:spacing w:line="240" w:lineRule="auto"/>
        <w:ind w:left="1224"/>
        <w:contextualSpacing/>
        <w:rPr>
          <w:rFonts w:ascii="Times New Roman" w:eastAsia="Times New Roman" w:hAnsi="Times New Roman" w:cs="Times New Roman"/>
          <w:sz w:val="24"/>
          <w:szCs w:val="24"/>
        </w:rPr>
      </w:pPr>
    </w:p>
    <w:p w14:paraId="7FF8C253" w14:textId="77777777" w:rsidR="008D6E61" w:rsidRDefault="008E5234" w:rsidP="00E66AE4">
      <w:pPr>
        <w:widowControl w:val="0"/>
        <w:numPr>
          <w:ilvl w:val="2"/>
          <w:numId w:val="2"/>
        </w:num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rPr>
        <w:t>In-group choices</w:t>
      </w:r>
      <w:r>
        <w:rPr>
          <w:rFonts w:ascii="Times New Roman" w:eastAsia="Times New Roman" w:hAnsi="Times New Roman" w:cs="Times New Roman"/>
          <w:sz w:val="24"/>
          <w:szCs w:val="24"/>
        </w:rPr>
        <w:t xml:space="preserve">: The top row refers to rewards and penalty outcomes for one in-group member and the bottom row refers to outcomes for another in-group member. </w:t>
      </w:r>
    </w:p>
    <w:p w14:paraId="0543F0BA" w14:textId="77777777" w:rsidR="00AF200F" w:rsidRDefault="00AF200F" w:rsidP="00E66AE4">
      <w:pPr>
        <w:widowControl w:val="0"/>
        <w:spacing w:line="240" w:lineRule="auto"/>
        <w:ind w:left="792"/>
        <w:contextualSpacing/>
        <w:rPr>
          <w:rFonts w:ascii="Times New Roman" w:eastAsia="Times New Roman" w:hAnsi="Times New Roman" w:cs="Times New Roman"/>
          <w:sz w:val="24"/>
          <w:szCs w:val="24"/>
        </w:rPr>
      </w:pPr>
    </w:p>
    <w:p w14:paraId="1A76CBBE" w14:textId="77777777" w:rsidR="008D6E61" w:rsidRDefault="008E5234" w:rsidP="00E66AE4">
      <w:pPr>
        <w:widowControl w:val="0"/>
        <w:numPr>
          <w:ilvl w:val="2"/>
          <w:numId w:val="2"/>
        </w:num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rPr>
        <w:t>Out-group choices</w:t>
      </w:r>
      <w:r>
        <w:rPr>
          <w:rFonts w:ascii="Times New Roman" w:eastAsia="Times New Roman" w:hAnsi="Times New Roman" w:cs="Times New Roman"/>
          <w:sz w:val="24"/>
          <w:szCs w:val="24"/>
        </w:rPr>
        <w:t xml:space="preserve">: The top row refers to rewards and penalty outcomes for one out-group member and the bottom row refers to outcomes for another out-group member. </w:t>
      </w:r>
    </w:p>
    <w:p w14:paraId="5A72E607" w14:textId="77777777" w:rsidR="00AF200F" w:rsidRDefault="00AF200F" w:rsidP="00E66AE4">
      <w:pPr>
        <w:widowControl w:val="0"/>
        <w:spacing w:line="240" w:lineRule="auto"/>
        <w:ind w:left="1224"/>
        <w:contextualSpacing/>
        <w:rPr>
          <w:rFonts w:ascii="Times New Roman" w:eastAsia="Times New Roman" w:hAnsi="Times New Roman" w:cs="Times New Roman"/>
          <w:sz w:val="24"/>
          <w:szCs w:val="24"/>
        </w:rPr>
      </w:pPr>
    </w:p>
    <w:p w14:paraId="04EF889E" w14:textId="77777777" w:rsidR="008D6E61" w:rsidRDefault="008E5234" w:rsidP="00E66AE4">
      <w:pPr>
        <w:widowControl w:val="0"/>
        <w:numPr>
          <w:ilvl w:val="2"/>
          <w:numId w:val="2"/>
        </w:num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b/>
          <w:sz w:val="24"/>
          <w:szCs w:val="24"/>
        </w:rPr>
        <w:t>Differential (intergroup) choices</w:t>
      </w:r>
      <w:r>
        <w:rPr>
          <w:rFonts w:ascii="Times New Roman" w:eastAsia="Times New Roman" w:hAnsi="Times New Roman" w:cs="Times New Roman"/>
          <w:sz w:val="24"/>
          <w:szCs w:val="24"/>
        </w:rPr>
        <w:t>: One row refers to rewards and penalty outcomes for an in-group member and the other row refers to outcomes for an out-group member. Randomize the order of these rows such that three matrices reflect in-group choices on the top and the other three reflect out-group choices on the top.</w:t>
      </w:r>
      <w:commentRangeEnd w:id="50"/>
      <w:r w:rsidR="001A7BEC">
        <w:rPr>
          <w:rStyle w:val="CommentReference"/>
        </w:rPr>
        <w:commentReference w:id="50"/>
      </w:r>
    </w:p>
    <w:p w14:paraId="7458C25A" w14:textId="77777777" w:rsidR="00AF200F" w:rsidRDefault="00AF200F" w:rsidP="00E66AE4">
      <w:pPr>
        <w:widowControl w:val="0"/>
        <w:spacing w:line="240" w:lineRule="auto"/>
        <w:ind w:left="792"/>
        <w:contextualSpacing/>
        <w:rPr>
          <w:rFonts w:ascii="Times New Roman" w:eastAsia="Times New Roman" w:hAnsi="Times New Roman" w:cs="Times New Roman"/>
          <w:sz w:val="24"/>
          <w:szCs w:val="24"/>
        </w:rPr>
      </w:pPr>
    </w:p>
    <w:p w14:paraId="0C24F64D" w14:textId="77777777" w:rsidR="008D6E61" w:rsidRDefault="008E5234" w:rsidP="00E66AE4">
      <w:pPr>
        <w:widowControl w:val="0"/>
        <w:numPr>
          <w:ilvl w:val="1"/>
          <w:numId w:val="2"/>
        </w:numPr>
        <w:spacing w:line="240" w:lineRule="auto"/>
        <w:contextualSpacing/>
        <w:rPr>
          <w:rFonts w:ascii="Times New Roman" w:eastAsia="Times New Roman" w:hAnsi="Times New Roman" w:cs="Times New Roman"/>
          <w:sz w:val="24"/>
          <w:szCs w:val="24"/>
        </w:rPr>
      </w:pPr>
      <w:r w:rsidRPr="00AF200F">
        <w:rPr>
          <w:rFonts w:ascii="Times New Roman" w:eastAsia="Times New Roman" w:hAnsi="Times New Roman" w:cs="Times New Roman"/>
          <w:sz w:val="24"/>
          <w:szCs w:val="24"/>
        </w:rPr>
        <w:t xml:space="preserve">Randomize the order of the 18 matrices. Title the front of each section, “For member of the [insert group identification]” where group identification reflects one of the four experimental conditions: (1) under-estimator groups, (2) over-estimator group, (3) better accuracy group, and (3) worse accuracy group. </w:t>
      </w:r>
    </w:p>
    <w:p w14:paraId="0109A857" w14:textId="77777777" w:rsidR="00AF200F" w:rsidRDefault="00AF200F">
      <w:pPr>
        <w:widowControl w:val="0"/>
        <w:spacing w:line="240" w:lineRule="auto"/>
        <w:contextualSpacing/>
        <w:rPr>
          <w:rFonts w:ascii="Times New Roman" w:eastAsia="Times New Roman" w:hAnsi="Times New Roman" w:cs="Times New Roman"/>
          <w:sz w:val="24"/>
          <w:szCs w:val="24"/>
        </w:rPr>
        <w:pPrChange w:id="53" w:author="Jay Van Bavel" w:date="2016-06-23T14:29:00Z">
          <w:pPr>
            <w:widowControl w:val="0"/>
            <w:spacing w:line="240" w:lineRule="auto"/>
            <w:ind w:left="792"/>
            <w:contextualSpacing/>
          </w:pPr>
        </w:pPrChange>
      </w:pPr>
    </w:p>
    <w:p w14:paraId="6A8BC634" w14:textId="77777777" w:rsidR="00DA2EE6" w:rsidDel="00B06154" w:rsidRDefault="00DA2EE6">
      <w:pPr>
        <w:widowControl w:val="0"/>
        <w:numPr>
          <w:ilvl w:val="0"/>
          <w:numId w:val="2"/>
        </w:numPr>
        <w:spacing w:line="240" w:lineRule="auto"/>
        <w:ind w:left="0"/>
        <w:contextualSpacing/>
        <w:rPr>
          <w:del w:id="54" w:author="Jay Van Bavel" w:date="2016-06-23T14:29:00Z"/>
          <w:rFonts w:ascii="Times New Roman" w:eastAsia="Times New Roman" w:hAnsi="Times New Roman" w:cs="Times New Roman"/>
          <w:sz w:val="24"/>
          <w:szCs w:val="24"/>
        </w:rPr>
        <w:pPrChange w:id="55" w:author="Jay Van Bavel" w:date="2016-06-23T14:29:00Z">
          <w:pPr>
            <w:widowControl w:val="0"/>
            <w:numPr>
              <w:numId w:val="2"/>
            </w:numPr>
            <w:spacing w:line="240" w:lineRule="auto"/>
            <w:ind w:left="360" w:hanging="360"/>
            <w:contextualSpacing/>
          </w:pPr>
        </w:pPrChange>
      </w:pPr>
      <w:del w:id="56" w:author="Jay Van Bavel" w:date="2016-06-23T14:29:00Z">
        <w:r w:rsidDel="00B06154">
          <w:rPr>
            <w:rFonts w:ascii="Times New Roman" w:eastAsia="Times New Roman" w:hAnsi="Times New Roman" w:cs="Times New Roman"/>
            <w:sz w:val="24"/>
            <w:szCs w:val="24"/>
          </w:rPr>
          <w:delText>Recruit 64 participants.</w:delText>
        </w:r>
      </w:del>
    </w:p>
    <w:p w14:paraId="0F3FA65E" w14:textId="77777777" w:rsidR="00DA2EE6" w:rsidRDefault="00DA2EE6" w:rsidP="00E66AE4">
      <w:pPr>
        <w:widowControl w:val="0"/>
        <w:spacing w:line="240" w:lineRule="auto"/>
        <w:ind w:left="360"/>
        <w:contextualSpacing/>
        <w:rPr>
          <w:rFonts w:ascii="Times New Roman" w:eastAsia="Times New Roman" w:hAnsi="Times New Roman" w:cs="Times New Roman"/>
          <w:sz w:val="24"/>
          <w:szCs w:val="24"/>
        </w:rPr>
      </w:pPr>
    </w:p>
    <w:p w14:paraId="17DE0B30" w14:textId="77777777" w:rsidR="00DA2EE6" w:rsidRDefault="00DA2EE6" w:rsidP="00E66AE4">
      <w:pPr>
        <w:widowControl w:val="0"/>
        <w:numPr>
          <w:ilvl w:val="0"/>
          <w:numId w:val="2"/>
        </w:num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Pr="004E4F9F">
        <w:rPr>
          <w:rFonts w:ascii="Times New Roman" w:eastAsia="Times New Roman" w:hAnsi="Times New Roman" w:cs="Times New Roman"/>
          <w:sz w:val="24"/>
          <w:szCs w:val="24"/>
        </w:rPr>
        <w:t>nduce intergroup categorization</w:t>
      </w:r>
      <w:r>
        <w:rPr>
          <w:rFonts w:ascii="Times New Roman" w:eastAsia="Times New Roman" w:hAnsi="Times New Roman" w:cs="Times New Roman"/>
          <w:sz w:val="24"/>
          <w:szCs w:val="24"/>
        </w:rPr>
        <w:t>.</w:t>
      </w:r>
    </w:p>
    <w:p w14:paraId="3C5FFC44" w14:textId="77777777" w:rsidR="00DA2EE6" w:rsidRDefault="00DA2EE6" w:rsidP="00E66AE4">
      <w:pPr>
        <w:widowControl w:val="0"/>
        <w:spacing w:line="240" w:lineRule="auto"/>
        <w:ind w:left="792"/>
        <w:contextualSpacing/>
        <w:rPr>
          <w:rFonts w:ascii="Times New Roman" w:eastAsia="Times New Roman" w:hAnsi="Times New Roman" w:cs="Times New Roman"/>
          <w:sz w:val="24"/>
          <w:szCs w:val="24"/>
        </w:rPr>
      </w:pPr>
    </w:p>
    <w:p w14:paraId="495D8FA6" w14:textId="77777777" w:rsidR="00DA2EE6" w:rsidRDefault="00DA2EE6" w:rsidP="00E66AE4">
      <w:pPr>
        <w:widowControl w:val="0"/>
        <w:numPr>
          <w:ilvl w:val="1"/>
          <w:numId w:val="2"/>
        </w:numPr>
        <w:spacing w:line="240" w:lineRule="auto"/>
        <w:contextualSpacing/>
        <w:rPr>
          <w:rFonts w:ascii="Times New Roman" w:eastAsia="Times New Roman" w:hAnsi="Times New Roman" w:cs="Times New Roman"/>
          <w:sz w:val="24"/>
          <w:szCs w:val="24"/>
        </w:rPr>
      </w:pPr>
      <w:r w:rsidRPr="004E4F9F">
        <w:rPr>
          <w:rFonts w:ascii="Times New Roman" w:eastAsia="Times New Roman" w:hAnsi="Times New Roman" w:cs="Times New Roman"/>
          <w:sz w:val="24"/>
          <w:szCs w:val="24"/>
        </w:rPr>
        <w:t xml:space="preserve">Present each </w:t>
      </w:r>
      <w:r>
        <w:rPr>
          <w:rFonts w:ascii="Times New Roman" w:eastAsia="Times New Roman" w:hAnsi="Times New Roman" w:cs="Times New Roman"/>
          <w:sz w:val="24"/>
          <w:szCs w:val="24"/>
        </w:rPr>
        <w:t xml:space="preserve">of the 40 dot-cluster </w:t>
      </w:r>
      <w:r w:rsidRPr="004E4F9F">
        <w:rPr>
          <w:rFonts w:ascii="Times New Roman" w:eastAsia="Times New Roman" w:hAnsi="Times New Roman" w:cs="Times New Roman"/>
          <w:sz w:val="24"/>
          <w:szCs w:val="24"/>
        </w:rPr>
        <w:t>image</w:t>
      </w:r>
      <w:ins w:id="57" w:author="Jessica Stanis" w:date="2016-06-07T11:21:00Z">
        <w:r w:rsidR="00FB0184">
          <w:rPr>
            <w:rFonts w:ascii="Times New Roman" w:eastAsia="Times New Roman" w:hAnsi="Times New Roman" w:cs="Times New Roman"/>
            <w:sz w:val="24"/>
            <w:szCs w:val="24"/>
          </w:rPr>
          <w:t>s</w:t>
        </w:r>
      </w:ins>
      <w:r w:rsidRPr="004E4F9F">
        <w:rPr>
          <w:rFonts w:ascii="Times New Roman" w:eastAsia="Times New Roman" w:hAnsi="Times New Roman" w:cs="Times New Roman"/>
          <w:sz w:val="24"/>
          <w:szCs w:val="24"/>
        </w:rPr>
        <w:t xml:space="preserve"> very briefly, anywhere from 125</w:t>
      </w:r>
      <w:del w:id="58" w:author="Jessica Stanis" w:date="2016-06-06T16:42:00Z">
        <w:r w:rsidRPr="004E4F9F" w:rsidDel="006F6D09">
          <w:rPr>
            <w:rFonts w:ascii="Times New Roman" w:eastAsia="Times New Roman" w:hAnsi="Times New Roman" w:cs="Times New Roman"/>
            <w:sz w:val="24"/>
            <w:szCs w:val="24"/>
          </w:rPr>
          <w:delText xml:space="preserve"> -</w:delText>
        </w:r>
      </w:del>
      <w:ins w:id="59" w:author="Jessica Stanis" w:date="2016-06-06T16:42:00Z">
        <w:r w:rsidR="006F6D09">
          <w:rPr>
            <w:rFonts w:ascii="Times New Roman" w:eastAsia="Times New Roman" w:hAnsi="Times New Roman" w:cs="Times New Roman"/>
            <w:sz w:val="24"/>
            <w:szCs w:val="24"/>
          </w:rPr>
          <w:t>–</w:t>
        </w:r>
      </w:ins>
      <w:del w:id="60" w:author="Jessica Stanis" w:date="2016-06-06T16:42:00Z">
        <w:r w:rsidRPr="004E4F9F" w:rsidDel="006F6D09">
          <w:rPr>
            <w:rFonts w:ascii="Times New Roman" w:eastAsia="Times New Roman" w:hAnsi="Times New Roman" w:cs="Times New Roman"/>
            <w:sz w:val="24"/>
            <w:szCs w:val="24"/>
          </w:rPr>
          <w:delText xml:space="preserve"> </w:delText>
        </w:r>
      </w:del>
      <w:r w:rsidRPr="004E4F9F">
        <w:rPr>
          <w:rFonts w:ascii="Times New Roman" w:eastAsia="Times New Roman" w:hAnsi="Times New Roman" w:cs="Times New Roman"/>
          <w:sz w:val="24"/>
          <w:szCs w:val="24"/>
        </w:rPr>
        <w:t>500</w:t>
      </w:r>
      <w:ins w:id="61" w:author="Jessica Stanis" w:date="2016-06-06T16:42:00Z">
        <w:r w:rsidR="006F6D09">
          <w:rPr>
            <w:rFonts w:ascii="Times New Roman" w:eastAsia="Times New Roman" w:hAnsi="Times New Roman" w:cs="Times New Roman"/>
            <w:sz w:val="24"/>
            <w:szCs w:val="24"/>
          </w:rPr>
          <w:t xml:space="preserve"> </w:t>
        </w:r>
      </w:ins>
      <w:proofErr w:type="spellStart"/>
      <w:r w:rsidRPr="004E4F9F">
        <w:rPr>
          <w:rFonts w:ascii="Times New Roman" w:eastAsia="Times New Roman" w:hAnsi="Times New Roman" w:cs="Times New Roman"/>
          <w:sz w:val="24"/>
          <w:szCs w:val="24"/>
        </w:rPr>
        <w:t>ms.</w:t>
      </w:r>
      <w:proofErr w:type="spellEnd"/>
      <w:r w:rsidRPr="004E4F9F">
        <w:rPr>
          <w:rFonts w:ascii="Times New Roman" w:eastAsia="Times New Roman" w:hAnsi="Times New Roman" w:cs="Times New Roman"/>
          <w:sz w:val="24"/>
          <w:szCs w:val="24"/>
        </w:rPr>
        <w:t xml:space="preserve"> </w:t>
      </w:r>
    </w:p>
    <w:p w14:paraId="255CB011" w14:textId="77777777" w:rsidR="00DA2EE6" w:rsidRDefault="00DA2EE6" w:rsidP="00E66AE4">
      <w:pPr>
        <w:widowControl w:val="0"/>
        <w:spacing w:line="240" w:lineRule="auto"/>
        <w:ind w:left="792"/>
        <w:contextualSpacing/>
        <w:rPr>
          <w:rFonts w:ascii="Times New Roman" w:eastAsia="Times New Roman" w:hAnsi="Times New Roman" w:cs="Times New Roman"/>
          <w:sz w:val="24"/>
          <w:szCs w:val="24"/>
        </w:rPr>
      </w:pPr>
    </w:p>
    <w:p w14:paraId="6FDB5111" w14:textId="77777777" w:rsidR="00DA2EE6" w:rsidRPr="00DA2EE6" w:rsidRDefault="00DA2EE6" w:rsidP="00E66AE4">
      <w:pPr>
        <w:widowControl w:val="0"/>
        <w:numPr>
          <w:ilvl w:val="1"/>
          <w:numId w:val="2"/>
        </w:numPr>
        <w:spacing w:line="240" w:lineRule="auto"/>
        <w:contextualSpacing/>
        <w:rPr>
          <w:rFonts w:ascii="Times New Roman" w:eastAsia="Times New Roman" w:hAnsi="Times New Roman" w:cs="Times New Roman"/>
          <w:sz w:val="24"/>
          <w:szCs w:val="24"/>
        </w:rPr>
      </w:pPr>
      <w:r w:rsidRPr="00DA2EE6">
        <w:rPr>
          <w:rFonts w:ascii="Times New Roman" w:eastAsia="Times New Roman" w:hAnsi="Times New Roman" w:cs="Times New Roman"/>
          <w:sz w:val="24"/>
          <w:szCs w:val="24"/>
        </w:rPr>
        <w:t xml:space="preserve">Time is provided between images so that participants can estimate the number of dots they see and record </w:t>
      </w:r>
      <w:ins w:id="62" w:author="Jessica Stanis" w:date="2016-06-07T11:21:00Z">
        <w:r w:rsidR="00FB0184">
          <w:rPr>
            <w:rFonts w:ascii="Times New Roman" w:eastAsia="Times New Roman" w:hAnsi="Times New Roman" w:cs="Times New Roman"/>
            <w:sz w:val="24"/>
            <w:szCs w:val="24"/>
          </w:rPr>
          <w:t xml:space="preserve">responses </w:t>
        </w:r>
      </w:ins>
      <w:r w:rsidRPr="00DA2EE6">
        <w:rPr>
          <w:rFonts w:ascii="Times New Roman" w:eastAsia="Times New Roman" w:hAnsi="Times New Roman" w:cs="Times New Roman"/>
          <w:sz w:val="24"/>
          <w:szCs w:val="24"/>
        </w:rPr>
        <w:t>on the computer</w:t>
      </w:r>
      <w:ins w:id="63" w:author="Jessica Stanis" w:date="2016-06-07T11:21:00Z">
        <w:r w:rsidR="00FB0184">
          <w:rPr>
            <w:rFonts w:ascii="Times New Roman" w:eastAsia="Times New Roman" w:hAnsi="Times New Roman" w:cs="Times New Roman"/>
            <w:sz w:val="24"/>
            <w:szCs w:val="24"/>
          </w:rPr>
          <w:t>.</w:t>
        </w:r>
      </w:ins>
    </w:p>
    <w:p w14:paraId="4BC1F1A9" w14:textId="77777777" w:rsidR="00DA2EE6" w:rsidRPr="00AF200F" w:rsidRDefault="00DA2EE6" w:rsidP="00E66AE4">
      <w:pPr>
        <w:widowControl w:val="0"/>
        <w:spacing w:line="240" w:lineRule="auto"/>
        <w:ind w:left="792"/>
        <w:contextualSpacing/>
        <w:rPr>
          <w:rFonts w:ascii="Times New Roman" w:eastAsia="Times New Roman" w:hAnsi="Times New Roman" w:cs="Times New Roman"/>
          <w:sz w:val="24"/>
          <w:szCs w:val="24"/>
        </w:rPr>
      </w:pPr>
    </w:p>
    <w:p w14:paraId="6A60BD3A" w14:textId="77777777" w:rsidR="00DA2EE6" w:rsidRDefault="00DA2EE6" w:rsidP="00E66AE4">
      <w:pPr>
        <w:widowControl w:val="0"/>
        <w:numPr>
          <w:ilvl w:val="0"/>
          <w:numId w:val="2"/>
        </w:num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Assess the effects of the categorization on intergroup behavior</w:t>
      </w:r>
      <w:ins w:id="64" w:author="Jessica Stanis" w:date="2016-06-06T16:42:00Z">
        <w:r w:rsidR="006F6D09">
          <w:rPr>
            <w:rFonts w:ascii="Times New Roman" w:eastAsia="Times New Roman" w:hAnsi="Times New Roman" w:cs="Times New Roman"/>
            <w:sz w:val="24"/>
            <w:szCs w:val="24"/>
          </w:rPr>
          <w:t>.</w:t>
        </w:r>
      </w:ins>
    </w:p>
    <w:p w14:paraId="1C485C4C" w14:textId="77777777" w:rsidR="00DA2EE6" w:rsidRDefault="00DA2EE6" w:rsidP="00E66AE4">
      <w:pPr>
        <w:widowControl w:val="0"/>
        <w:spacing w:line="240" w:lineRule="auto"/>
        <w:ind w:left="360"/>
        <w:contextualSpacing/>
        <w:rPr>
          <w:rFonts w:ascii="Times New Roman" w:eastAsia="Times New Roman" w:hAnsi="Times New Roman" w:cs="Times New Roman"/>
          <w:sz w:val="24"/>
          <w:szCs w:val="24"/>
        </w:rPr>
      </w:pPr>
    </w:p>
    <w:p w14:paraId="1F099D9D" w14:textId="77777777" w:rsidR="00DA2EE6" w:rsidRDefault="00DA2EE6" w:rsidP="00E66AE4">
      <w:pPr>
        <w:widowControl w:val="0"/>
        <w:numPr>
          <w:ilvl w:val="1"/>
          <w:numId w:val="2"/>
        </w:num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008E5234">
        <w:rPr>
          <w:rFonts w:ascii="Times New Roman" w:eastAsia="Times New Roman" w:hAnsi="Times New Roman" w:cs="Times New Roman"/>
          <w:sz w:val="24"/>
          <w:szCs w:val="24"/>
        </w:rPr>
        <w:t xml:space="preserve">nform participants that you are interested in studying other types of judgments and, for convenience, you will be dividing them into two groups for making these judgments. </w:t>
      </w:r>
    </w:p>
    <w:p w14:paraId="4EF046E2" w14:textId="77777777" w:rsidR="00DA2EE6" w:rsidRDefault="00DA2EE6" w:rsidP="00E66AE4">
      <w:pPr>
        <w:widowControl w:val="0"/>
        <w:spacing w:line="240" w:lineRule="auto"/>
        <w:ind w:left="792"/>
        <w:contextualSpacing/>
        <w:rPr>
          <w:rFonts w:ascii="Times New Roman" w:eastAsia="Times New Roman" w:hAnsi="Times New Roman" w:cs="Times New Roman"/>
          <w:sz w:val="24"/>
          <w:szCs w:val="24"/>
        </w:rPr>
      </w:pPr>
    </w:p>
    <w:p w14:paraId="72DC2470" w14:textId="77777777" w:rsidR="008D6E61" w:rsidRPr="00DA2EE6" w:rsidRDefault="008E5234" w:rsidP="00E66AE4">
      <w:pPr>
        <w:widowControl w:val="0"/>
        <w:numPr>
          <w:ilvl w:val="2"/>
          <w:numId w:val="2"/>
        </w:numPr>
        <w:spacing w:line="240" w:lineRule="auto"/>
        <w:contextualSpacing/>
        <w:rPr>
          <w:rFonts w:ascii="Times New Roman" w:eastAsia="Times New Roman" w:hAnsi="Times New Roman" w:cs="Times New Roman"/>
          <w:sz w:val="24"/>
          <w:szCs w:val="24"/>
        </w:rPr>
      </w:pPr>
      <w:r w:rsidRPr="00DA2EE6">
        <w:rPr>
          <w:rFonts w:ascii="Times New Roman" w:eastAsia="Times New Roman" w:hAnsi="Times New Roman" w:cs="Times New Roman"/>
          <w:sz w:val="24"/>
          <w:szCs w:val="24"/>
        </w:rPr>
        <w:t xml:space="preserve">Randomly assign half the participants to either the ‘neutral’ condition or the ‘value’ condition. </w:t>
      </w:r>
    </w:p>
    <w:p w14:paraId="026EE2D0" w14:textId="77777777" w:rsidR="00AF200F" w:rsidRDefault="00AF200F" w:rsidP="00E66AE4">
      <w:pPr>
        <w:widowControl w:val="0"/>
        <w:spacing w:line="240" w:lineRule="auto"/>
        <w:contextualSpacing/>
        <w:rPr>
          <w:rFonts w:ascii="Times New Roman" w:eastAsia="Times New Roman" w:hAnsi="Times New Roman" w:cs="Times New Roman"/>
          <w:sz w:val="24"/>
          <w:szCs w:val="24"/>
        </w:rPr>
      </w:pPr>
    </w:p>
    <w:p w14:paraId="72FFFE6E" w14:textId="77777777" w:rsidR="00AF200F" w:rsidRDefault="008E5234" w:rsidP="00E66AE4">
      <w:pPr>
        <w:widowControl w:val="0"/>
        <w:numPr>
          <w:ilvl w:val="1"/>
          <w:numId w:val="2"/>
        </w:num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Inform participants in the neutral condition that one group will consist of participants who provided the highest estimates for the number of dots and the other group will consist of those who provided the lowest estimates.</w:t>
      </w:r>
    </w:p>
    <w:p w14:paraId="61D0BCFE" w14:textId="77777777" w:rsidR="008D6E61" w:rsidRDefault="008E5234" w:rsidP="00E66AE4">
      <w:pPr>
        <w:widowControl w:val="0"/>
        <w:spacing w:line="240" w:lineRule="auto"/>
        <w:ind w:left="792"/>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1FEF56EF" w14:textId="77777777" w:rsidR="008D6E61" w:rsidRDefault="008E5234" w:rsidP="00E66AE4">
      <w:pPr>
        <w:widowControl w:val="0"/>
        <w:numPr>
          <w:ilvl w:val="2"/>
          <w:numId w:val="2"/>
        </w:num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Randomly assign half of these participants to “under-estimators” and the other half to “over-estimators”</w:t>
      </w:r>
      <w:ins w:id="65" w:author="Jessica Stanis" w:date="2016-06-06T17:18:00Z">
        <w:r w:rsidR="00B65816">
          <w:rPr>
            <w:rFonts w:ascii="Times New Roman" w:eastAsia="Times New Roman" w:hAnsi="Times New Roman" w:cs="Times New Roman"/>
            <w:sz w:val="24"/>
            <w:szCs w:val="24"/>
          </w:rPr>
          <w:t>.</w:t>
        </w:r>
      </w:ins>
    </w:p>
    <w:p w14:paraId="3BE6CF90" w14:textId="77777777" w:rsidR="00AF200F" w:rsidRDefault="00AF200F" w:rsidP="00E66AE4">
      <w:pPr>
        <w:widowControl w:val="0"/>
        <w:spacing w:line="240" w:lineRule="auto"/>
        <w:ind w:left="1224"/>
        <w:contextualSpacing/>
        <w:rPr>
          <w:rFonts w:ascii="Times New Roman" w:eastAsia="Times New Roman" w:hAnsi="Times New Roman" w:cs="Times New Roman"/>
          <w:sz w:val="24"/>
          <w:szCs w:val="24"/>
        </w:rPr>
      </w:pPr>
    </w:p>
    <w:p w14:paraId="20B59EC2" w14:textId="77777777" w:rsidR="008D6E61" w:rsidRDefault="008E5234" w:rsidP="00E66AE4">
      <w:pPr>
        <w:widowControl w:val="0"/>
        <w:numPr>
          <w:ilvl w:val="1"/>
          <w:numId w:val="2"/>
        </w:num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Inform participants in the value condition that one group will consist of participants who provided more accurate estimates for the number of dots and the other group will consist of those who provided less accurate estimates. </w:t>
      </w:r>
    </w:p>
    <w:p w14:paraId="72982AFA" w14:textId="77777777" w:rsidR="00AF200F" w:rsidRDefault="00AF200F" w:rsidP="00E66AE4">
      <w:pPr>
        <w:widowControl w:val="0"/>
        <w:spacing w:line="240" w:lineRule="auto"/>
        <w:ind w:left="792"/>
        <w:contextualSpacing/>
        <w:rPr>
          <w:rFonts w:ascii="Times New Roman" w:eastAsia="Times New Roman" w:hAnsi="Times New Roman" w:cs="Times New Roman"/>
          <w:sz w:val="24"/>
          <w:szCs w:val="24"/>
        </w:rPr>
      </w:pPr>
    </w:p>
    <w:p w14:paraId="52B5A2FE" w14:textId="77777777" w:rsidR="008D6E61" w:rsidRDefault="008E5234" w:rsidP="00E66AE4">
      <w:pPr>
        <w:widowControl w:val="0"/>
        <w:numPr>
          <w:ilvl w:val="2"/>
          <w:numId w:val="2"/>
        </w:numPr>
        <w:spacing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Randomly assign half of these participants to the “better accuracy” group and the other half t</w:t>
      </w:r>
      <w:r w:rsidR="007B3ECA">
        <w:rPr>
          <w:rFonts w:ascii="Times New Roman" w:eastAsia="Times New Roman" w:hAnsi="Times New Roman" w:cs="Times New Roman"/>
          <w:sz w:val="24"/>
          <w:szCs w:val="24"/>
        </w:rPr>
        <w:t>o</w:t>
      </w:r>
      <w:r>
        <w:rPr>
          <w:rFonts w:ascii="Times New Roman" w:eastAsia="Times New Roman" w:hAnsi="Times New Roman" w:cs="Times New Roman"/>
          <w:sz w:val="24"/>
          <w:szCs w:val="24"/>
        </w:rPr>
        <w:t xml:space="preserve"> the “worse accuracy” group. </w:t>
      </w:r>
    </w:p>
    <w:p w14:paraId="1D3AD2F3" w14:textId="77777777" w:rsidR="00AF200F" w:rsidRDefault="00AF200F" w:rsidP="00E66AE4">
      <w:pPr>
        <w:widowControl w:val="0"/>
        <w:spacing w:line="240" w:lineRule="auto"/>
        <w:ind w:left="1224"/>
        <w:contextualSpacing/>
        <w:rPr>
          <w:rFonts w:ascii="Times New Roman" w:eastAsia="Times New Roman" w:hAnsi="Times New Roman" w:cs="Times New Roman"/>
          <w:sz w:val="24"/>
          <w:szCs w:val="24"/>
        </w:rPr>
      </w:pPr>
    </w:p>
    <w:p w14:paraId="74BB8499" w14:textId="77777777" w:rsidR="007E11AE" w:rsidRPr="00BD2250" w:rsidRDefault="008E5234" w:rsidP="00E66AE4">
      <w:pPr>
        <w:widowControl w:val="0"/>
        <w:numPr>
          <w:ilvl w:val="0"/>
          <w:numId w:val="2"/>
          <w:ins w:id="66" w:author="Jay Van Bavel" w:date="2016-06-22T17:53:00Z"/>
        </w:numPr>
        <w:spacing w:line="240" w:lineRule="auto"/>
        <w:contextualSpacing/>
        <w:rPr>
          <w:del w:id="67" w:author="Unknown"/>
          <w:rFonts w:ascii="Times New Roman" w:eastAsia="Times New Roman" w:hAnsi="Times New Roman" w:cs="Times New Roman"/>
          <w:sz w:val="24"/>
          <w:szCs w:val="24"/>
        </w:rPr>
      </w:pPr>
      <w:r w:rsidRPr="00BD2250">
        <w:rPr>
          <w:rFonts w:ascii="Times New Roman" w:eastAsia="Times New Roman" w:hAnsi="Times New Roman" w:cs="Times New Roman"/>
          <w:sz w:val="24"/>
          <w:szCs w:val="24"/>
        </w:rPr>
        <w:t xml:space="preserve">Lead participants to separate cubicles and inform them that they will soon make real monetary decisions where they can (anonymously) reward and punish other participants. </w:t>
      </w:r>
    </w:p>
    <w:p w14:paraId="58DAD6FE" w14:textId="77777777" w:rsidR="00BD2250" w:rsidRPr="00BD2250" w:rsidRDefault="00BD2250" w:rsidP="00BD2250">
      <w:pPr>
        <w:widowControl w:val="0"/>
        <w:numPr>
          <w:ilvl w:val="0"/>
          <w:numId w:val="2"/>
        </w:numPr>
        <w:spacing w:line="240" w:lineRule="auto"/>
        <w:contextualSpacing/>
        <w:rPr>
          <w:ins w:id="68" w:author="Jay Van Bavel" w:date="2016-06-22T17:54:00Z"/>
          <w:rFonts w:ascii="Times New Roman" w:eastAsia="Times New Roman" w:hAnsi="Times New Roman" w:cs="Times New Roman"/>
          <w:sz w:val="24"/>
          <w:szCs w:val="24"/>
        </w:rPr>
      </w:pPr>
    </w:p>
    <w:p w14:paraId="5E76C063" w14:textId="77777777" w:rsidR="00BD2250" w:rsidRPr="00BD2250" w:rsidDel="00BD2250" w:rsidRDefault="00BD2250">
      <w:pPr>
        <w:widowControl w:val="0"/>
        <w:numPr>
          <w:ins w:id="69" w:author="Jay Van Bavel" w:date="2016-06-22T17:53:00Z"/>
        </w:numPr>
        <w:spacing w:line="240" w:lineRule="auto"/>
        <w:ind w:left="360"/>
        <w:contextualSpacing/>
        <w:rPr>
          <w:ins w:id="70" w:author="Jay Van Bavel" w:date="2016-06-22T17:53:00Z"/>
          <w:rFonts w:ascii="Times New Roman" w:eastAsia="Times New Roman" w:hAnsi="Times New Roman" w:cs="Times New Roman"/>
          <w:sz w:val="24"/>
          <w:szCs w:val="24"/>
        </w:rPr>
        <w:pPrChange w:id="71" w:author="Jay Van Bavel" w:date="2016-06-22T17:54:00Z">
          <w:pPr>
            <w:widowControl w:val="0"/>
            <w:spacing w:line="240" w:lineRule="auto"/>
            <w:contextualSpacing/>
          </w:pPr>
        </w:pPrChange>
      </w:pPr>
    </w:p>
    <w:p w14:paraId="0CBF884F" w14:textId="77777777" w:rsidR="007E11AE" w:rsidRPr="00BD2250" w:rsidDel="00BD2250" w:rsidRDefault="007E11AE">
      <w:pPr>
        <w:widowControl w:val="0"/>
        <w:numPr>
          <w:ilvl w:val="0"/>
          <w:numId w:val="2"/>
        </w:numPr>
        <w:spacing w:line="240" w:lineRule="auto"/>
        <w:contextualSpacing/>
        <w:rPr>
          <w:del w:id="72" w:author="Jay Van Bavel" w:date="2016-06-22T17:53:00Z"/>
          <w:rFonts w:ascii="Times New Roman" w:eastAsia="Times New Roman" w:hAnsi="Times New Roman" w:cs="Times New Roman"/>
          <w:sz w:val="24"/>
          <w:szCs w:val="24"/>
        </w:rPr>
        <w:pPrChange w:id="73" w:author="Jay Van Bavel" w:date="2016-06-22T17:53:00Z">
          <w:pPr>
            <w:widowControl w:val="0"/>
            <w:spacing w:line="240" w:lineRule="auto"/>
            <w:ind w:left="360"/>
            <w:contextualSpacing/>
          </w:pPr>
        </w:pPrChange>
      </w:pPr>
    </w:p>
    <w:p w14:paraId="2ADCF938" w14:textId="77777777" w:rsidR="00BD2250" w:rsidRPr="00BD2250" w:rsidRDefault="008E5234" w:rsidP="00BD2250">
      <w:pPr>
        <w:widowControl w:val="0"/>
        <w:numPr>
          <w:ilvl w:val="0"/>
          <w:numId w:val="2"/>
        </w:numPr>
        <w:spacing w:line="240" w:lineRule="auto"/>
        <w:contextualSpacing/>
        <w:rPr>
          <w:ins w:id="74" w:author="Jay Van Bavel" w:date="2016-06-22T17:54:00Z"/>
          <w:rFonts w:ascii="Times New Roman" w:hAnsi="Times New Roman"/>
          <w:sz w:val="24"/>
          <w:rPrChange w:id="75" w:author="Jay Van Bavel" w:date="2016-06-22T17:54:00Z">
            <w:rPr>
              <w:ins w:id="76" w:author="Jay Van Bavel" w:date="2016-06-22T17:54:00Z"/>
              <w:rFonts w:ascii="Times New Roman" w:eastAsia="Times New Roman" w:hAnsi="Times New Roman" w:cs="Times New Roman"/>
              <w:sz w:val="24"/>
              <w:szCs w:val="24"/>
            </w:rPr>
          </w:rPrChange>
        </w:rPr>
      </w:pPr>
      <w:r w:rsidRPr="00BD2250">
        <w:rPr>
          <w:rFonts w:ascii="Times New Roman" w:eastAsia="Times New Roman" w:hAnsi="Times New Roman" w:cs="Times New Roman"/>
          <w:sz w:val="24"/>
          <w:szCs w:val="24"/>
        </w:rPr>
        <w:t>Have the participants do the matrices with their corresponding group identification. Instruct them to indicate their choices by selecting one box per matrix</w:t>
      </w:r>
      <w:ins w:id="77" w:author="Julian Wills" w:date="2016-07-09T13:50:00Z">
        <w:r w:rsidR="002962B4">
          <w:rPr>
            <w:rFonts w:ascii="Times New Roman" w:eastAsia="Times New Roman" w:hAnsi="Times New Roman" w:cs="Times New Roman"/>
            <w:sz w:val="24"/>
            <w:szCs w:val="24"/>
          </w:rPr>
          <w:t xml:space="preserve"> </w:t>
        </w:r>
        <w:r w:rsidR="002962B4" w:rsidRPr="002962B4">
          <w:rPr>
            <w:rFonts w:ascii="Times New Roman" w:eastAsia="Times New Roman" w:hAnsi="Times New Roman" w:cs="Times New Roman"/>
            <w:sz w:val="24"/>
            <w:szCs w:val="24"/>
          </w:rPr>
          <w:t>(</w:t>
        </w:r>
        <w:r w:rsidR="002962B4">
          <w:rPr>
            <w:rFonts w:ascii="Times New Roman" w:eastAsia="Times New Roman" w:hAnsi="Times New Roman" w:cs="Times New Roman"/>
            <w:b/>
            <w:sz w:val="24"/>
            <w:szCs w:val="24"/>
          </w:rPr>
          <w:t>Figure 3</w:t>
        </w:r>
        <w:r w:rsidR="002962B4" w:rsidRPr="002962B4">
          <w:rPr>
            <w:rFonts w:ascii="Times New Roman" w:eastAsia="Times New Roman" w:hAnsi="Times New Roman" w:cs="Times New Roman"/>
            <w:sz w:val="24"/>
            <w:szCs w:val="24"/>
            <w:rPrChange w:id="78" w:author="Julian Wills" w:date="2016-07-09T13:50:00Z">
              <w:rPr>
                <w:rFonts w:ascii="Times New Roman" w:eastAsia="Times New Roman" w:hAnsi="Times New Roman" w:cs="Times New Roman"/>
                <w:b/>
                <w:sz w:val="24"/>
                <w:szCs w:val="24"/>
              </w:rPr>
            </w:rPrChange>
          </w:rPr>
          <w:t>)</w:t>
        </w:r>
        <w:r w:rsidR="002962B4" w:rsidRPr="002962B4">
          <w:rPr>
            <w:rFonts w:ascii="Times New Roman" w:eastAsia="Times New Roman" w:hAnsi="Times New Roman" w:cs="Times New Roman"/>
            <w:sz w:val="24"/>
            <w:szCs w:val="24"/>
          </w:rPr>
          <w:t>.</w:t>
        </w:r>
        <w:r w:rsidR="002962B4">
          <w:rPr>
            <w:rFonts w:ascii="Times New Roman" w:eastAsia="Times New Roman" w:hAnsi="Times New Roman" w:cs="Times New Roman"/>
            <w:sz w:val="24"/>
            <w:szCs w:val="24"/>
          </w:rPr>
          <w:t xml:space="preserve"> </w:t>
        </w:r>
      </w:ins>
      <w:del w:id="79" w:author="Julian Wills" w:date="2016-07-09T13:50:00Z">
        <w:r w:rsidRPr="00BD2250" w:rsidDel="002962B4">
          <w:rPr>
            <w:rFonts w:ascii="Times New Roman" w:eastAsia="Times New Roman" w:hAnsi="Times New Roman" w:cs="Times New Roman"/>
            <w:sz w:val="24"/>
            <w:szCs w:val="24"/>
          </w:rPr>
          <w:delText xml:space="preserve">. </w:delText>
        </w:r>
      </w:del>
    </w:p>
    <w:p w14:paraId="7A51ADDC" w14:textId="77777777" w:rsidR="00BD2250" w:rsidRPr="00BD2250" w:rsidRDefault="00BD2250">
      <w:pPr>
        <w:widowControl w:val="0"/>
        <w:numPr>
          <w:ins w:id="80" w:author="Jay Van Bavel" w:date="2016-06-22T17:54:00Z"/>
        </w:numPr>
        <w:spacing w:line="240" w:lineRule="auto"/>
        <w:ind w:left="360"/>
        <w:contextualSpacing/>
        <w:rPr>
          <w:ins w:id="81" w:author="Jay Van Bavel" w:date="2016-06-22T17:53:00Z"/>
          <w:rFonts w:ascii="Times New Roman" w:hAnsi="Times New Roman"/>
          <w:sz w:val="24"/>
          <w:rPrChange w:id="82" w:author="Jay Van Bavel" w:date="2016-06-22T17:54:00Z">
            <w:rPr>
              <w:ins w:id="83" w:author="Jay Van Bavel" w:date="2016-06-22T17:53:00Z"/>
              <w:rFonts w:ascii="Times New Roman" w:hAnsi="Times New Roman"/>
            </w:rPr>
          </w:rPrChange>
        </w:rPr>
        <w:pPrChange w:id="84" w:author="Jay Van Bavel" w:date="2016-06-22T17:54:00Z">
          <w:pPr>
            <w:widowControl w:val="0"/>
            <w:spacing w:line="240" w:lineRule="auto"/>
            <w:contextualSpacing/>
          </w:pPr>
        </w:pPrChange>
      </w:pPr>
    </w:p>
    <w:p w14:paraId="2A87CCEE" w14:textId="77777777" w:rsidR="00BD2250" w:rsidRPr="00BD2250" w:rsidRDefault="00BD2250">
      <w:pPr>
        <w:widowControl w:val="0"/>
        <w:numPr>
          <w:ilvl w:val="0"/>
          <w:numId w:val="2"/>
          <w:ins w:id="85" w:author="Jay Van Bavel" w:date="2016-06-22T17:53:00Z"/>
        </w:numPr>
        <w:spacing w:line="240" w:lineRule="auto"/>
        <w:contextualSpacing/>
        <w:rPr>
          <w:ins w:id="86" w:author="Jay Van Bavel" w:date="2016-06-22T17:53:00Z"/>
          <w:rFonts w:ascii="Times New Roman" w:hAnsi="Times New Roman"/>
          <w:sz w:val="24"/>
          <w:rPrChange w:id="87" w:author="Jay Van Bavel" w:date="2016-06-22T17:54:00Z">
            <w:rPr>
              <w:ins w:id="88" w:author="Jay Van Bavel" w:date="2016-06-22T17:53:00Z"/>
            </w:rPr>
          </w:rPrChange>
        </w:rPr>
        <w:pPrChange w:id="89" w:author="Jay Van Bavel" w:date="2016-06-22T17:53:00Z">
          <w:pPr>
            <w:pStyle w:val="ListParagraph"/>
            <w:widowControl w:val="0"/>
            <w:spacing w:line="240" w:lineRule="auto"/>
            <w:ind w:left="0"/>
          </w:pPr>
        </w:pPrChange>
      </w:pPr>
      <w:ins w:id="90" w:author="Jay Van Bavel" w:date="2016-06-22T17:53:00Z">
        <w:r w:rsidRPr="00BD2250">
          <w:rPr>
            <w:rFonts w:ascii="Times New Roman" w:eastAsia="Times New Roman" w:hAnsi="Times New Roman" w:cs="Times New Roman"/>
            <w:sz w:val="24"/>
            <w:rPrChange w:id="91" w:author="Jay Van Bavel" w:date="2016-06-22T17:54:00Z">
              <w:rPr/>
            </w:rPrChange>
          </w:rPr>
          <w:t>Fully debrief participants.</w:t>
        </w:r>
      </w:ins>
    </w:p>
    <w:p w14:paraId="36CD919D" w14:textId="77777777" w:rsidR="00BD2250" w:rsidDel="00BD2250" w:rsidRDefault="00BD2250">
      <w:pPr>
        <w:widowControl w:val="0"/>
        <w:numPr>
          <w:ilvl w:val="0"/>
          <w:numId w:val="2"/>
          <w:ins w:id="92" w:author="Jay Van Bavel" w:date="2016-06-22T17:53:00Z"/>
        </w:numPr>
        <w:spacing w:line="240" w:lineRule="auto"/>
        <w:ind w:left="0"/>
        <w:contextualSpacing/>
        <w:rPr>
          <w:del w:id="93" w:author="Jay Van Bavel" w:date="2016-06-22T17:53:00Z"/>
          <w:rFonts w:ascii="Times New Roman" w:eastAsia="Times New Roman" w:hAnsi="Times New Roman" w:cs="Times New Roman"/>
          <w:sz w:val="24"/>
          <w:szCs w:val="24"/>
        </w:rPr>
        <w:pPrChange w:id="94" w:author="Jay Van Bavel" w:date="2016-06-22T17:53:00Z">
          <w:pPr>
            <w:widowControl w:val="0"/>
            <w:numPr>
              <w:numId w:val="2"/>
            </w:numPr>
            <w:spacing w:line="240" w:lineRule="auto"/>
            <w:ind w:left="360" w:hanging="360"/>
            <w:contextualSpacing/>
          </w:pPr>
        </w:pPrChange>
      </w:pPr>
    </w:p>
    <w:p w14:paraId="075814FF" w14:textId="77777777" w:rsidR="00BD2250" w:rsidRDefault="00EB25EA">
      <w:pPr>
        <w:widowControl w:val="0"/>
        <w:numPr>
          <w:ins w:id="95" w:author="Jay Van Bavel" w:date="2016-06-22T17:53:00Z"/>
        </w:numPr>
        <w:spacing w:line="240" w:lineRule="auto"/>
        <w:contextualSpacing/>
        <w:rPr>
          <w:rFonts w:ascii="Times New Roman" w:eastAsia="Times New Roman" w:hAnsi="Times New Roman" w:cs="Times New Roman"/>
          <w:sz w:val="24"/>
          <w:szCs w:val="24"/>
        </w:rPr>
        <w:pPrChange w:id="96" w:author="Jay Van Bavel" w:date="2016-06-22T17:53:00Z">
          <w:pPr>
            <w:widowControl w:val="0"/>
            <w:spacing w:line="240" w:lineRule="auto"/>
            <w:ind w:left="360"/>
            <w:contextualSpacing/>
          </w:pPr>
        </w:pPrChange>
      </w:pPr>
      <w:del w:id="97" w:author="Jay Van Bavel" w:date="2016-06-22T17:53:00Z">
        <w:r w:rsidDel="00BD2250">
          <w:rPr>
            <w:rStyle w:val="CommentReference"/>
          </w:rPr>
          <w:commentReference w:id="98"/>
        </w:r>
      </w:del>
    </w:p>
    <w:p w14:paraId="592A2FC2" w14:textId="77777777" w:rsidR="00362BF3" w:rsidRDefault="00362BF3" w:rsidP="00E66AE4">
      <w:pPr>
        <w:pStyle w:val="Heading2"/>
        <w:numPr>
          <w:ins w:id="99" w:author="Jay Van Bavel" w:date="2016-06-23T14:32:00Z"/>
        </w:numPr>
        <w:spacing w:before="0" w:after="0" w:line="240" w:lineRule="auto"/>
        <w:contextualSpacing w:val="0"/>
        <w:rPr>
          <w:ins w:id="100" w:author="Jay Van Bavel" w:date="2016-06-23T14:32:00Z"/>
          <w:rFonts w:ascii="Times New Roman" w:eastAsia="Times New Roman" w:hAnsi="Times New Roman" w:cs="Times New Roman"/>
          <w:b/>
          <w:sz w:val="28"/>
          <w:szCs w:val="28"/>
        </w:rPr>
      </w:pPr>
      <w:bookmarkStart w:id="101" w:name="h.h4xt9vvctny3" w:colFirst="0" w:colLast="0"/>
      <w:bookmarkEnd w:id="101"/>
      <w:ins w:id="102" w:author="Jay Van Bavel" w:date="2016-06-23T14:32:00Z">
        <w:r>
          <w:rPr>
            <w:rFonts w:ascii="Times New Roman" w:eastAsia="Times New Roman" w:hAnsi="Times New Roman" w:cs="Times New Roman"/>
            <w:b/>
            <w:sz w:val="28"/>
            <w:szCs w:val="28"/>
          </w:rPr>
          <w:t>Analysis</w:t>
        </w:r>
      </w:ins>
    </w:p>
    <w:p w14:paraId="42771D5D" w14:textId="77777777" w:rsidR="00362BF3" w:rsidRDefault="00362BF3" w:rsidP="00E66AE4">
      <w:pPr>
        <w:pStyle w:val="Heading2"/>
        <w:numPr>
          <w:ins w:id="103" w:author="Jay Van Bavel" w:date="2016-06-23T14:32:00Z"/>
        </w:numPr>
        <w:spacing w:before="0" w:after="0" w:line="240" w:lineRule="auto"/>
        <w:contextualSpacing w:val="0"/>
        <w:rPr>
          <w:ins w:id="104" w:author="Jay Van Bavel" w:date="2016-06-23T14:32:00Z"/>
          <w:rFonts w:ascii="Times New Roman" w:eastAsia="Times New Roman" w:hAnsi="Times New Roman" w:cs="Times New Roman"/>
          <w:sz w:val="24"/>
          <w:szCs w:val="28"/>
        </w:rPr>
      </w:pPr>
    </w:p>
    <w:p w14:paraId="6EAE443C" w14:textId="77777777" w:rsidR="00362BF3" w:rsidRPr="00362BF3" w:rsidRDefault="00362BF3">
      <w:pPr>
        <w:numPr>
          <w:ins w:id="105" w:author="Jay Van Bavel" w:date="2016-06-23T14:32:00Z"/>
        </w:numPr>
        <w:rPr>
          <w:ins w:id="106" w:author="Jay Van Bavel" w:date="2016-06-23T14:32:00Z"/>
          <w:rPrChange w:id="107" w:author="Jay Van Bavel" w:date="2016-06-23T14:32:00Z">
            <w:rPr>
              <w:ins w:id="108" w:author="Jay Van Bavel" w:date="2016-06-23T14:32:00Z"/>
              <w:rFonts w:ascii="Times New Roman" w:eastAsia="Times New Roman" w:hAnsi="Times New Roman" w:cs="Times New Roman"/>
              <w:b/>
              <w:sz w:val="28"/>
              <w:szCs w:val="28"/>
            </w:rPr>
          </w:rPrChange>
        </w:rPr>
        <w:pPrChange w:id="109" w:author="Jay Van Bavel" w:date="2016-06-23T14:32:00Z">
          <w:pPr>
            <w:pStyle w:val="Heading2"/>
            <w:spacing w:before="0" w:after="0" w:line="240" w:lineRule="auto"/>
            <w:contextualSpacing w:val="0"/>
          </w:pPr>
        </w:pPrChange>
      </w:pPr>
      <w:ins w:id="110" w:author="Jay Van Bavel" w:date="2016-06-23T14:32:00Z">
        <w:r>
          <w:t xml:space="preserve">Score the matrices from 1 to 14, where 14 stands for the choice in the matrix which gives the member of the in-group the maximum possible points on that matrix and 1 gives the in-group the minimum possible points. A score of 7.5 represents maximal fairness. In the original studies, </w:t>
        </w:r>
        <w:r>
          <w:lastRenderedPageBreak/>
          <w:t>one-sample t-tests were used to determine whether the 16 individual means scores in group were significantly different from the point of fairness (7.5).</w:t>
        </w:r>
      </w:ins>
    </w:p>
    <w:p w14:paraId="2E7CAEA1" w14:textId="77777777" w:rsidR="00362BF3" w:rsidRPr="00362BF3" w:rsidRDefault="00362BF3">
      <w:pPr>
        <w:numPr>
          <w:ins w:id="111" w:author="Jay Van Bavel" w:date="2016-06-23T14:32:00Z"/>
        </w:numPr>
        <w:rPr>
          <w:ins w:id="112" w:author="Jay Van Bavel" w:date="2016-06-23T14:32:00Z"/>
          <w:rPrChange w:id="113" w:author="Jay Van Bavel" w:date="2016-06-23T14:32:00Z">
            <w:rPr>
              <w:ins w:id="114" w:author="Jay Van Bavel" w:date="2016-06-23T14:32:00Z"/>
              <w:rFonts w:ascii="Times New Roman" w:eastAsia="Times New Roman" w:hAnsi="Times New Roman" w:cs="Times New Roman"/>
              <w:b/>
              <w:sz w:val="28"/>
              <w:szCs w:val="28"/>
            </w:rPr>
          </w:rPrChange>
        </w:rPr>
        <w:pPrChange w:id="115" w:author="Jay Van Bavel" w:date="2016-06-23T14:32:00Z">
          <w:pPr>
            <w:pStyle w:val="Heading2"/>
            <w:spacing w:before="0" w:after="0" w:line="240" w:lineRule="auto"/>
            <w:contextualSpacing w:val="0"/>
          </w:pPr>
        </w:pPrChange>
      </w:pPr>
    </w:p>
    <w:p w14:paraId="004421A5" w14:textId="77777777" w:rsidR="008D6E61" w:rsidRDefault="008E5234" w:rsidP="00E66AE4">
      <w:pPr>
        <w:pStyle w:val="Heading2"/>
        <w:spacing w:before="0" w:after="0" w:line="240" w:lineRule="auto"/>
        <w:contextualSpacing w:val="0"/>
        <w:rPr>
          <w:ins w:id="116" w:author="Jessica Stanis" w:date="2016-06-06T16:50:00Z"/>
          <w:rFonts w:ascii="Times New Roman" w:eastAsia="Times New Roman" w:hAnsi="Times New Roman" w:cs="Times New Roman"/>
          <w:b/>
          <w:sz w:val="28"/>
          <w:szCs w:val="28"/>
        </w:rPr>
      </w:pPr>
      <w:r>
        <w:rPr>
          <w:rFonts w:ascii="Times New Roman" w:eastAsia="Times New Roman" w:hAnsi="Times New Roman" w:cs="Times New Roman"/>
          <w:b/>
          <w:sz w:val="28"/>
          <w:szCs w:val="28"/>
        </w:rPr>
        <w:t>Representative Result</w:t>
      </w:r>
    </w:p>
    <w:p w14:paraId="50CB7189" w14:textId="77777777" w:rsidR="002535E5" w:rsidRDefault="002535E5">
      <w:pPr>
        <w:pPrChange w:id="117" w:author="Jessica Stanis" w:date="2016-06-06T16:50:00Z">
          <w:pPr>
            <w:pStyle w:val="Heading2"/>
            <w:spacing w:before="0" w:after="0" w:line="240" w:lineRule="auto"/>
            <w:contextualSpacing w:val="0"/>
          </w:pPr>
        </w:pPrChange>
      </w:pPr>
    </w:p>
    <w:p w14:paraId="27CF7043" w14:textId="77777777" w:rsidR="005608C4" w:rsidRDefault="008E5234" w:rsidP="00E66AE4">
      <w:pPr>
        <w:widowControl w:val="0"/>
        <w:spacing w:line="240" w:lineRule="auto"/>
        <w:rPr>
          <w:ins w:id="118" w:author="Jessica Stanis" w:date="2016-06-06T16:50:00Z"/>
          <w:rFonts w:ascii="Times New Roman" w:eastAsia="Times New Roman" w:hAnsi="Times New Roman" w:cs="Times New Roman"/>
          <w:sz w:val="24"/>
          <w:szCs w:val="24"/>
        </w:rPr>
      </w:pPr>
      <w:r>
        <w:rPr>
          <w:rFonts w:ascii="Times New Roman" w:eastAsia="Times New Roman" w:hAnsi="Times New Roman" w:cs="Times New Roman"/>
          <w:sz w:val="24"/>
          <w:szCs w:val="24"/>
        </w:rPr>
        <w:t>This procedure typically results in considerably higher payouts (</w:t>
      </w:r>
      <w:r w:rsidR="009A5CD4" w:rsidRPr="009A5CD4">
        <w:rPr>
          <w:rFonts w:ascii="Times New Roman" w:eastAsia="Times New Roman" w:hAnsi="Times New Roman" w:cs="Times New Roman"/>
          <w:i/>
          <w:sz w:val="24"/>
          <w:szCs w:val="24"/>
          <w:rPrChange w:id="119" w:author="Jessica Stanis" w:date="2016-06-06T17:34:00Z">
            <w:rPr>
              <w:rFonts w:ascii="Times New Roman" w:eastAsia="Times New Roman" w:hAnsi="Times New Roman" w:cs="Times New Roman"/>
              <w:sz w:val="24"/>
              <w:szCs w:val="24"/>
            </w:rPr>
          </w:rPrChange>
        </w:rPr>
        <w:t>i.e.</w:t>
      </w:r>
      <w:ins w:id="120" w:author="Jessica Stanis" w:date="2016-06-06T17:34:00Z">
        <w:r w:rsidR="00783C02">
          <w:rPr>
            <w:rFonts w:ascii="Times New Roman" w:eastAsia="Times New Roman" w:hAnsi="Times New Roman" w:cs="Times New Roman"/>
            <w:sz w:val="24"/>
            <w:szCs w:val="24"/>
          </w:rPr>
          <w:t>,</w:t>
        </w:r>
      </w:ins>
      <w:r>
        <w:rPr>
          <w:rFonts w:ascii="Times New Roman" w:eastAsia="Times New Roman" w:hAnsi="Times New Roman" w:cs="Times New Roman"/>
          <w:sz w:val="24"/>
          <w:szCs w:val="24"/>
        </w:rPr>
        <w:t xml:space="preserve"> more rewards and less penalties) for in-group members compared to out-group members. This in-group favoritism emerges regardless of the experimental condition; even when the group labels signal no objective value (</w:t>
      </w:r>
      <w:r w:rsidR="009A5CD4" w:rsidRPr="009A5CD4">
        <w:rPr>
          <w:rFonts w:ascii="Times New Roman" w:eastAsia="Times New Roman" w:hAnsi="Times New Roman" w:cs="Times New Roman"/>
          <w:i/>
          <w:sz w:val="24"/>
          <w:szCs w:val="24"/>
          <w:rPrChange w:id="121" w:author="Jessica Stanis" w:date="2016-06-06T17:34:00Z">
            <w:rPr>
              <w:rFonts w:ascii="Times New Roman" w:eastAsia="Times New Roman" w:hAnsi="Times New Roman" w:cs="Times New Roman"/>
              <w:sz w:val="24"/>
              <w:szCs w:val="24"/>
            </w:rPr>
          </w:rPrChange>
        </w:rPr>
        <w:t>i.e.</w:t>
      </w:r>
      <w:r>
        <w:rPr>
          <w:rFonts w:ascii="Times New Roman" w:eastAsia="Times New Roman" w:hAnsi="Times New Roman" w:cs="Times New Roman"/>
          <w:sz w:val="24"/>
          <w:szCs w:val="24"/>
        </w:rPr>
        <w:t>, “under-estimator” and “over-estimator”), this distinction is sufficient for discriminatory behavior (</w:t>
      </w:r>
      <w:r>
        <w:rPr>
          <w:rFonts w:ascii="Times New Roman" w:eastAsia="Times New Roman" w:hAnsi="Times New Roman" w:cs="Times New Roman"/>
          <w:b/>
          <w:sz w:val="24"/>
          <w:szCs w:val="24"/>
        </w:rPr>
        <w:t>Figure 2</w:t>
      </w:r>
      <w:r>
        <w:rPr>
          <w:rFonts w:ascii="Times New Roman" w:eastAsia="Times New Roman" w:hAnsi="Times New Roman" w:cs="Times New Roman"/>
          <w:sz w:val="24"/>
          <w:szCs w:val="24"/>
        </w:rPr>
        <w:t xml:space="preserve">). </w:t>
      </w:r>
      <w:r w:rsidR="00AF200F">
        <w:rPr>
          <w:rFonts w:ascii="Times New Roman" w:eastAsia="Times New Roman" w:hAnsi="Times New Roman" w:cs="Times New Roman"/>
          <w:sz w:val="24"/>
          <w:szCs w:val="24"/>
        </w:rPr>
        <w:t>Moreover, these differences can</w:t>
      </w:r>
      <w:r>
        <w:rPr>
          <w:rFonts w:ascii="Times New Roman" w:eastAsia="Times New Roman" w:hAnsi="Times New Roman" w:cs="Times New Roman"/>
          <w:sz w:val="24"/>
          <w:szCs w:val="24"/>
        </w:rPr>
        <w:t xml:space="preserve">not be attributed to general tendencies to make unfair decisions, since participants typically choose the maximally fair option when deciding between two in-group </w:t>
      </w:r>
      <w:proofErr w:type="gramStart"/>
      <w:r>
        <w:rPr>
          <w:rFonts w:ascii="Times New Roman" w:eastAsia="Times New Roman" w:hAnsi="Times New Roman" w:cs="Times New Roman"/>
          <w:sz w:val="24"/>
          <w:szCs w:val="24"/>
        </w:rPr>
        <w:t>or</w:t>
      </w:r>
      <w:proofErr w:type="gramEnd"/>
      <w:r>
        <w:rPr>
          <w:rFonts w:ascii="Times New Roman" w:eastAsia="Times New Roman" w:hAnsi="Times New Roman" w:cs="Times New Roman"/>
          <w:sz w:val="24"/>
          <w:szCs w:val="24"/>
        </w:rPr>
        <w:t xml:space="preserve"> two out-group members.</w:t>
      </w:r>
    </w:p>
    <w:p w14:paraId="5C1273E2" w14:textId="77777777" w:rsidR="008D6E61" w:rsidRDefault="008E5234" w:rsidP="00E66AE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4AF4921F" w14:textId="77777777" w:rsidR="00AF200F" w:rsidRDefault="00AF200F" w:rsidP="00E66AE4">
      <w:pPr>
        <w:pStyle w:val="Heading2"/>
        <w:spacing w:before="0" w:after="0" w:line="240" w:lineRule="auto"/>
        <w:contextualSpacing w:val="0"/>
        <w:rPr>
          <w:ins w:id="122" w:author="Jessica Stanis" w:date="2016-06-06T16:50:00Z"/>
          <w:rFonts w:ascii="Times New Roman" w:eastAsia="Times New Roman" w:hAnsi="Times New Roman" w:cs="Times New Roman"/>
          <w:b/>
          <w:sz w:val="28"/>
          <w:szCs w:val="28"/>
        </w:rPr>
      </w:pPr>
      <w:r>
        <w:rPr>
          <w:rFonts w:ascii="Times New Roman" w:eastAsia="Times New Roman" w:hAnsi="Times New Roman" w:cs="Times New Roman"/>
          <w:b/>
          <w:sz w:val="28"/>
          <w:szCs w:val="28"/>
        </w:rPr>
        <w:t>Summary</w:t>
      </w:r>
    </w:p>
    <w:p w14:paraId="2396941E" w14:textId="77777777" w:rsidR="002535E5" w:rsidRDefault="002535E5">
      <w:pPr>
        <w:pPrChange w:id="123" w:author="Jessica Stanis" w:date="2016-06-06T16:50:00Z">
          <w:pPr>
            <w:pStyle w:val="Heading2"/>
            <w:spacing w:before="0" w:after="0" w:line="240" w:lineRule="auto"/>
            <w:contextualSpacing w:val="0"/>
          </w:pPr>
        </w:pPrChange>
      </w:pPr>
    </w:p>
    <w:p w14:paraId="62BD091B" w14:textId="77777777" w:rsidR="00AF200F" w:rsidRDefault="00DF34D4" w:rsidP="00E66AE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Participants favored their own groups in the distribution of real rewards and penalties in a situation where a fairly irrelevant classification distinguished the in</w:t>
      </w:r>
      <w:ins w:id="124" w:author="Jessica Stanis" w:date="2016-06-06T17:37:00Z">
        <w:r w:rsidR="00783C02">
          <w:rPr>
            <w:rFonts w:ascii="Times New Roman" w:eastAsia="Times New Roman" w:hAnsi="Times New Roman" w:cs="Times New Roman"/>
            <w:sz w:val="24"/>
            <w:szCs w:val="24"/>
          </w:rPr>
          <w:t>-</w:t>
        </w:r>
      </w:ins>
      <w:r>
        <w:rPr>
          <w:rFonts w:ascii="Times New Roman" w:eastAsia="Times New Roman" w:hAnsi="Times New Roman" w:cs="Times New Roman"/>
          <w:sz w:val="24"/>
          <w:szCs w:val="24"/>
        </w:rPr>
        <w:t>group and out</w:t>
      </w:r>
      <w:ins w:id="125" w:author="Jessica Stanis" w:date="2016-06-06T17:37:00Z">
        <w:r w:rsidR="00783C02">
          <w:rPr>
            <w:rFonts w:ascii="Times New Roman" w:eastAsia="Times New Roman" w:hAnsi="Times New Roman" w:cs="Times New Roman"/>
            <w:sz w:val="24"/>
            <w:szCs w:val="24"/>
          </w:rPr>
          <w:t>-</w:t>
        </w:r>
      </w:ins>
      <w:r>
        <w:rPr>
          <w:rFonts w:ascii="Times New Roman" w:eastAsia="Times New Roman" w:hAnsi="Times New Roman" w:cs="Times New Roman"/>
          <w:sz w:val="24"/>
          <w:szCs w:val="24"/>
        </w:rPr>
        <w:t>group. The results support the theory that soci</w:t>
      </w:r>
      <w:r w:rsidR="0094202F">
        <w:rPr>
          <w:rFonts w:ascii="Times New Roman" w:eastAsia="Times New Roman" w:hAnsi="Times New Roman" w:cs="Times New Roman"/>
          <w:sz w:val="24"/>
          <w:szCs w:val="24"/>
        </w:rPr>
        <w:t>al categorization, regardless of the</w:t>
      </w:r>
      <w:r>
        <w:rPr>
          <w:rFonts w:ascii="Times New Roman" w:eastAsia="Times New Roman" w:hAnsi="Times New Roman" w:cs="Times New Roman"/>
          <w:sz w:val="24"/>
          <w:szCs w:val="24"/>
        </w:rPr>
        <w:t xml:space="preserve"> organizing principle</w:t>
      </w:r>
      <w:r w:rsidR="0094202F">
        <w:rPr>
          <w:rFonts w:ascii="Times New Roman" w:eastAsia="Times New Roman" w:hAnsi="Times New Roman" w:cs="Times New Roman"/>
          <w:sz w:val="24"/>
          <w:szCs w:val="24"/>
        </w:rPr>
        <w:t>, is capable of creating intentional discriminatory behavior.</w:t>
      </w:r>
    </w:p>
    <w:p w14:paraId="09133238" w14:textId="77777777" w:rsidR="0094202F" w:rsidRDefault="0094202F" w:rsidP="00E66AE4">
      <w:pPr>
        <w:widowControl w:val="0"/>
        <w:spacing w:line="240" w:lineRule="auto"/>
      </w:pPr>
    </w:p>
    <w:p w14:paraId="407A46EA" w14:textId="77777777" w:rsidR="008D6E61" w:rsidRDefault="008E5234" w:rsidP="00E66AE4">
      <w:pPr>
        <w:pStyle w:val="Heading2"/>
        <w:spacing w:before="0" w:after="0" w:line="240" w:lineRule="auto"/>
        <w:contextualSpacing w:val="0"/>
        <w:rPr>
          <w:ins w:id="126" w:author="Jessica Stanis" w:date="2016-06-06T16:50:00Z"/>
          <w:rFonts w:ascii="Times New Roman" w:eastAsia="Times New Roman" w:hAnsi="Times New Roman" w:cs="Times New Roman"/>
          <w:b/>
          <w:sz w:val="28"/>
          <w:szCs w:val="28"/>
        </w:rPr>
      </w:pPr>
      <w:bookmarkStart w:id="127" w:name="h.xwgy9xbux13v" w:colFirst="0" w:colLast="0"/>
      <w:bookmarkEnd w:id="127"/>
      <w:r>
        <w:rPr>
          <w:rFonts w:ascii="Times New Roman" w:eastAsia="Times New Roman" w:hAnsi="Times New Roman" w:cs="Times New Roman"/>
          <w:b/>
          <w:sz w:val="28"/>
          <w:szCs w:val="28"/>
        </w:rPr>
        <w:t>Applications</w:t>
      </w:r>
    </w:p>
    <w:p w14:paraId="2DFF5E2B" w14:textId="77777777" w:rsidR="002535E5" w:rsidRDefault="002535E5">
      <w:pPr>
        <w:pPrChange w:id="128" w:author="Jessica Stanis" w:date="2016-06-06T16:50:00Z">
          <w:pPr>
            <w:pStyle w:val="Heading2"/>
            <w:spacing w:before="0" w:after="0" w:line="240" w:lineRule="auto"/>
            <w:contextualSpacing w:val="0"/>
          </w:pPr>
        </w:pPrChange>
      </w:pPr>
    </w:p>
    <w:p w14:paraId="38CC6553" w14:textId="77777777" w:rsidR="008D6E61" w:rsidRDefault="008E5234" w:rsidP="00E66AE4">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People deliberately choose decisions that make their in-group “winners” even at the expense of maximizing joint collective utility. These seminal findings eve</w:t>
      </w:r>
      <w:r w:rsidR="00DF34D4">
        <w:rPr>
          <w:rFonts w:ascii="Times New Roman" w:eastAsia="Times New Roman" w:hAnsi="Times New Roman" w:cs="Times New Roman"/>
          <w:sz w:val="24"/>
          <w:szCs w:val="24"/>
        </w:rPr>
        <w:t xml:space="preserve">ntually led to the development </w:t>
      </w:r>
      <w:r>
        <w:rPr>
          <w:rFonts w:ascii="Times New Roman" w:eastAsia="Times New Roman" w:hAnsi="Times New Roman" w:cs="Times New Roman"/>
          <w:sz w:val="24"/>
          <w:szCs w:val="24"/>
        </w:rPr>
        <w:t>of Social Identity Theory</w:t>
      </w:r>
      <w:ins w:id="129" w:author="Jessica Stanis" w:date="2016-06-06T17:35:00Z">
        <w:r w:rsidR="009A5CD4" w:rsidRPr="009A5CD4">
          <w:rPr>
            <w:rFonts w:ascii="Times New Roman" w:eastAsia="Times New Roman" w:hAnsi="Times New Roman" w:cs="Times New Roman"/>
            <w:sz w:val="24"/>
            <w:szCs w:val="24"/>
            <w:vertAlign w:val="superscript"/>
            <w:rPrChange w:id="130" w:author="Jessica Stanis" w:date="2016-06-06T17:35:00Z">
              <w:rPr>
                <w:rFonts w:ascii="Times New Roman" w:eastAsia="Times New Roman" w:hAnsi="Times New Roman" w:cs="Times New Roman"/>
                <w:sz w:val="24"/>
                <w:szCs w:val="24"/>
              </w:rPr>
            </w:rPrChange>
          </w:rPr>
          <w:t>2</w:t>
        </w:r>
      </w:ins>
      <w:del w:id="131" w:author="Jessica Stanis" w:date="2016-06-06T17:35:00Z">
        <w:r w:rsidDel="00783C02">
          <w:rPr>
            <w:rFonts w:ascii="Times New Roman" w:eastAsia="Times New Roman" w:hAnsi="Times New Roman" w:cs="Times New Roman"/>
            <w:sz w:val="24"/>
            <w:szCs w:val="24"/>
          </w:rPr>
          <w:delText xml:space="preserve"> (1974)</w:delText>
        </w:r>
      </w:del>
      <w:r>
        <w:rPr>
          <w:rFonts w:ascii="Times New Roman" w:eastAsia="Times New Roman" w:hAnsi="Times New Roman" w:cs="Times New Roman"/>
          <w:sz w:val="24"/>
          <w:szCs w:val="24"/>
        </w:rPr>
        <w:t xml:space="preserve"> and Social Categorization Theory</w:t>
      </w:r>
      <w:del w:id="132" w:author="Jessica Stanis" w:date="2016-06-06T17:35:00Z">
        <w:r w:rsidR="009A5CD4" w:rsidRPr="009A5CD4">
          <w:rPr>
            <w:rFonts w:ascii="Times New Roman" w:eastAsia="Times New Roman" w:hAnsi="Times New Roman" w:cs="Times New Roman"/>
            <w:sz w:val="24"/>
            <w:szCs w:val="24"/>
            <w:vertAlign w:val="superscript"/>
            <w:rPrChange w:id="133" w:author="Jessica Stanis" w:date="2016-06-06T17:35:00Z">
              <w:rPr>
                <w:rFonts w:ascii="Times New Roman" w:eastAsia="Times New Roman" w:hAnsi="Times New Roman" w:cs="Times New Roman"/>
                <w:sz w:val="24"/>
                <w:szCs w:val="24"/>
              </w:rPr>
            </w:rPrChange>
          </w:rPr>
          <w:delText xml:space="preserve"> (Turner, </w:delText>
        </w:r>
        <w:r w:rsidR="009A5CD4" w:rsidRPr="009A5CD4">
          <w:rPr>
            <w:rFonts w:ascii="Times New Roman" w:eastAsia="Times New Roman" w:hAnsi="Times New Roman" w:cs="Times New Roman"/>
            <w:i/>
            <w:sz w:val="24"/>
            <w:szCs w:val="24"/>
            <w:vertAlign w:val="superscript"/>
            <w:rPrChange w:id="134" w:author="Jessica Stanis" w:date="2016-06-06T17:35:00Z">
              <w:rPr>
                <w:rFonts w:ascii="Times New Roman" w:eastAsia="Times New Roman" w:hAnsi="Times New Roman" w:cs="Times New Roman"/>
                <w:sz w:val="24"/>
                <w:szCs w:val="24"/>
              </w:rPr>
            </w:rPrChange>
          </w:rPr>
          <w:delText>et al.</w:delText>
        </w:r>
        <w:r w:rsidR="009A5CD4" w:rsidRPr="009A5CD4">
          <w:rPr>
            <w:rFonts w:ascii="Times New Roman" w:eastAsia="Times New Roman" w:hAnsi="Times New Roman" w:cs="Times New Roman"/>
            <w:sz w:val="24"/>
            <w:szCs w:val="24"/>
            <w:vertAlign w:val="superscript"/>
            <w:rPrChange w:id="135" w:author="Jessica Stanis" w:date="2016-06-06T17:35:00Z">
              <w:rPr>
                <w:rFonts w:ascii="Times New Roman" w:eastAsia="Times New Roman" w:hAnsi="Times New Roman" w:cs="Times New Roman"/>
                <w:sz w:val="24"/>
                <w:szCs w:val="24"/>
              </w:rPr>
            </w:rPrChange>
          </w:rPr>
          <w:delText xml:space="preserve">, 1987) </w:delText>
        </w:r>
      </w:del>
      <w:ins w:id="136" w:author="Jessica Stanis" w:date="2016-06-06T17:35:00Z">
        <w:r w:rsidR="009A5CD4" w:rsidRPr="009A5CD4">
          <w:rPr>
            <w:rFonts w:ascii="Times New Roman" w:eastAsia="Times New Roman" w:hAnsi="Times New Roman" w:cs="Times New Roman"/>
            <w:sz w:val="24"/>
            <w:szCs w:val="24"/>
            <w:vertAlign w:val="superscript"/>
            <w:rPrChange w:id="137" w:author="Jessica Stanis" w:date="2016-06-06T17:35:00Z">
              <w:rPr>
                <w:rFonts w:ascii="Times New Roman" w:eastAsia="Times New Roman" w:hAnsi="Times New Roman" w:cs="Times New Roman"/>
                <w:sz w:val="24"/>
                <w:szCs w:val="24"/>
              </w:rPr>
            </w:rPrChange>
          </w:rPr>
          <w:t>3</w:t>
        </w:r>
        <w:proofErr w:type="gramStart"/>
        <w:r w:rsidR="00783C02">
          <w:rPr>
            <w:rFonts w:ascii="Times New Roman" w:eastAsia="Times New Roman" w:hAnsi="Times New Roman" w:cs="Times New Roman"/>
            <w:sz w:val="24"/>
            <w:szCs w:val="24"/>
          </w:rPr>
          <w:t>,</w:t>
        </w:r>
      </w:ins>
      <w:r>
        <w:rPr>
          <w:rFonts w:ascii="Times New Roman" w:eastAsia="Times New Roman" w:hAnsi="Times New Roman" w:cs="Times New Roman"/>
          <w:sz w:val="24"/>
          <w:szCs w:val="24"/>
        </w:rPr>
        <w:t>which</w:t>
      </w:r>
      <w:proofErr w:type="gramEnd"/>
      <w:r>
        <w:rPr>
          <w:rFonts w:ascii="Times New Roman" w:eastAsia="Times New Roman" w:hAnsi="Times New Roman" w:cs="Times New Roman"/>
          <w:sz w:val="24"/>
          <w:szCs w:val="24"/>
        </w:rPr>
        <w:t xml:space="preserve"> continue to be highly influential models for understanding intergroup relations. These theories stipulate that individuals can simultaneously possess any number of social identities which can then be selectively activated depending on the context. As a result, some researchers have found behavioral and neurological evidence that minimal group inductions can even override racial categorizations</w:t>
      </w:r>
      <w:del w:id="138" w:author="Jessica Stanis" w:date="2016-06-06T17:34:00Z">
        <w:r w:rsidDel="00783C02">
          <w:rPr>
            <w:rFonts w:ascii="Times New Roman" w:eastAsia="Times New Roman" w:hAnsi="Times New Roman" w:cs="Times New Roman"/>
            <w:sz w:val="24"/>
            <w:szCs w:val="24"/>
          </w:rPr>
          <w:delText xml:space="preserve"> (Van Bavel, Packer, &amp; Cunningham, 2008)</w:delText>
        </w:r>
      </w:del>
      <w:r>
        <w:rPr>
          <w:rFonts w:ascii="Times New Roman" w:eastAsia="Times New Roman" w:hAnsi="Times New Roman" w:cs="Times New Roman"/>
          <w:sz w:val="24"/>
          <w:szCs w:val="24"/>
        </w:rPr>
        <w:t>.</w:t>
      </w:r>
      <w:ins w:id="139" w:author="Jessica Stanis" w:date="2016-06-06T17:34:00Z">
        <w:r w:rsidR="009A5CD4" w:rsidRPr="009A5CD4">
          <w:rPr>
            <w:rFonts w:ascii="Times New Roman" w:eastAsia="Times New Roman" w:hAnsi="Times New Roman" w:cs="Times New Roman"/>
            <w:sz w:val="24"/>
            <w:szCs w:val="24"/>
            <w:vertAlign w:val="superscript"/>
            <w:rPrChange w:id="140" w:author="Jessica Stanis" w:date="2016-06-06T17:34:00Z">
              <w:rPr>
                <w:rFonts w:ascii="Times New Roman" w:eastAsia="Times New Roman" w:hAnsi="Times New Roman" w:cs="Times New Roman"/>
                <w:sz w:val="24"/>
                <w:szCs w:val="24"/>
              </w:rPr>
            </w:rPrChange>
          </w:rPr>
          <w:t>4</w:t>
        </w:r>
      </w:ins>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Since</w:t>
      </w:r>
      <w:proofErr w:type="gramEnd"/>
      <w:r>
        <w:rPr>
          <w:rFonts w:ascii="Times New Roman" w:eastAsia="Times New Roman" w:hAnsi="Times New Roman" w:cs="Times New Roman"/>
          <w:sz w:val="24"/>
          <w:szCs w:val="24"/>
        </w:rPr>
        <w:t xml:space="preserve"> the original study, the minimal group induction has been used in hundreds of social psychology experiments due to its (1) simplicity, (2) robust influence on cognition and behavior, and (3) relevance to one of the discipline’s core constructs. This research has also proven influential in fields ranging from political science to social neuroscience.</w:t>
      </w:r>
    </w:p>
    <w:p w14:paraId="1457E27E" w14:textId="77777777" w:rsidR="0094202F" w:rsidRDefault="0094202F" w:rsidP="00E66AE4">
      <w:pPr>
        <w:spacing w:line="240" w:lineRule="auto"/>
      </w:pPr>
    </w:p>
    <w:p w14:paraId="0A98BE3D" w14:textId="77777777" w:rsidR="008D6E61" w:rsidRDefault="008E5234" w:rsidP="00E66AE4">
      <w:pPr>
        <w:pStyle w:val="Heading2"/>
        <w:spacing w:before="0" w:after="0" w:line="240" w:lineRule="auto"/>
        <w:contextualSpacing w:val="0"/>
        <w:rPr>
          <w:ins w:id="141" w:author="Jessica Stanis" w:date="2016-06-06T16:50:00Z"/>
          <w:rFonts w:ascii="Times New Roman" w:eastAsia="Times New Roman" w:hAnsi="Times New Roman" w:cs="Times New Roman"/>
          <w:b/>
          <w:sz w:val="28"/>
          <w:szCs w:val="28"/>
        </w:rPr>
      </w:pPr>
      <w:bookmarkStart w:id="142" w:name="h.tgm2jln3iflw" w:colFirst="0" w:colLast="0"/>
      <w:bookmarkEnd w:id="142"/>
      <w:r>
        <w:rPr>
          <w:rFonts w:ascii="Times New Roman" w:eastAsia="Times New Roman" w:hAnsi="Times New Roman" w:cs="Times New Roman"/>
          <w:b/>
          <w:sz w:val="28"/>
          <w:szCs w:val="28"/>
        </w:rPr>
        <w:t>References</w:t>
      </w:r>
    </w:p>
    <w:p w14:paraId="20C6E20F" w14:textId="77777777" w:rsidR="002535E5" w:rsidRDefault="002535E5">
      <w:pPr>
        <w:pPrChange w:id="143" w:author="Jessica Stanis" w:date="2016-06-06T16:50:00Z">
          <w:pPr>
            <w:pStyle w:val="Heading2"/>
            <w:spacing w:before="0" w:after="0" w:line="240" w:lineRule="auto"/>
            <w:contextualSpacing w:val="0"/>
          </w:pPr>
        </w:pPrChange>
      </w:pPr>
    </w:p>
    <w:p w14:paraId="08DB2043" w14:textId="77777777" w:rsidR="008D6E61" w:rsidRDefault="005608C4" w:rsidP="00E66AE4">
      <w:pPr>
        <w:spacing w:line="240" w:lineRule="auto"/>
        <w:rPr>
          <w:ins w:id="144" w:author="Jessica Stanis" w:date="2016-06-06T16:50:00Z"/>
          <w:rFonts w:ascii="Times New Roman" w:eastAsia="Times New Roman" w:hAnsi="Times New Roman" w:cs="Times New Roman"/>
          <w:color w:val="222222"/>
          <w:sz w:val="24"/>
          <w:szCs w:val="24"/>
        </w:rPr>
      </w:pPr>
      <w:ins w:id="145" w:author="Jessica Stanis" w:date="2016-06-06T16:50:00Z">
        <w:r>
          <w:rPr>
            <w:rFonts w:ascii="Times New Roman" w:eastAsia="Times New Roman" w:hAnsi="Times New Roman" w:cs="Times New Roman"/>
            <w:color w:val="222222"/>
            <w:sz w:val="24"/>
            <w:szCs w:val="24"/>
            <w:highlight w:val="white"/>
          </w:rPr>
          <w:t xml:space="preserve">1. </w:t>
        </w:r>
      </w:ins>
      <w:proofErr w:type="spellStart"/>
      <w:r w:rsidR="008E5234">
        <w:rPr>
          <w:rFonts w:ascii="Times New Roman" w:eastAsia="Times New Roman" w:hAnsi="Times New Roman" w:cs="Times New Roman"/>
          <w:color w:val="222222"/>
          <w:sz w:val="24"/>
          <w:szCs w:val="24"/>
          <w:highlight w:val="white"/>
        </w:rPr>
        <w:t>Tajfel</w:t>
      </w:r>
      <w:proofErr w:type="spellEnd"/>
      <w:r w:rsidR="008E5234">
        <w:rPr>
          <w:rFonts w:ascii="Times New Roman" w:eastAsia="Times New Roman" w:hAnsi="Times New Roman" w:cs="Times New Roman"/>
          <w:color w:val="222222"/>
          <w:sz w:val="24"/>
          <w:szCs w:val="24"/>
          <w:highlight w:val="white"/>
        </w:rPr>
        <w:t xml:space="preserve">, H., </w:t>
      </w:r>
      <w:proofErr w:type="spellStart"/>
      <w:r w:rsidR="008E5234">
        <w:rPr>
          <w:rFonts w:ascii="Times New Roman" w:eastAsia="Times New Roman" w:hAnsi="Times New Roman" w:cs="Times New Roman"/>
          <w:color w:val="222222"/>
          <w:sz w:val="24"/>
          <w:szCs w:val="24"/>
          <w:highlight w:val="white"/>
        </w:rPr>
        <w:t>Billig</w:t>
      </w:r>
      <w:proofErr w:type="spellEnd"/>
      <w:r w:rsidR="008E5234">
        <w:rPr>
          <w:rFonts w:ascii="Times New Roman" w:eastAsia="Times New Roman" w:hAnsi="Times New Roman" w:cs="Times New Roman"/>
          <w:color w:val="222222"/>
          <w:sz w:val="24"/>
          <w:szCs w:val="24"/>
          <w:highlight w:val="white"/>
        </w:rPr>
        <w:t xml:space="preserve">, M. G., Bundy, R. P., &amp; </w:t>
      </w:r>
      <w:proofErr w:type="spellStart"/>
      <w:r w:rsidR="008E5234">
        <w:rPr>
          <w:rFonts w:ascii="Times New Roman" w:eastAsia="Times New Roman" w:hAnsi="Times New Roman" w:cs="Times New Roman"/>
          <w:color w:val="222222"/>
          <w:sz w:val="24"/>
          <w:szCs w:val="24"/>
          <w:highlight w:val="white"/>
        </w:rPr>
        <w:t>Flament</w:t>
      </w:r>
      <w:proofErr w:type="spellEnd"/>
      <w:r w:rsidR="008E5234">
        <w:rPr>
          <w:rFonts w:ascii="Times New Roman" w:eastAsia="Times New Roman" w:hAnsi="Times New Roman" w:cs="Times New Roman"/>
          <w:color w:val="222222"/>
          <w:sz w:val="24"/>
          <w:szCs w:val="24"/>
          <w:highlight w:val="white"/>
        </w:rPr>
        <w:t xml:space="preserve">, C. (1971). Social categorization and intergroup </w:t>
      </w:r>
      <w:proofErr w:type="spellStart"/>
      <w:r w:rsidR="008E5234">
        <w:rPr>
          <w:rFonts w:ascii="Times New Roman" w:eastAsia="Times New Roman" w:hAnsi="Times New Roman" w:cs="Times New Roman"/>
          <w:color w:val="222222"/>
          <w:sz w:val="24"/>
          <w:szCs w:val="24"/>
          <w:highlight w:val="white"/>
        </w:rPr>
        <w:t>behaviour</w:t>
      </w:r>
      <w:proofErr w:type="spellEnd"/>
      <w:r w:rsidR="008E5234">
        <w:rPr>
          <w:rFonts w:ascii="Times New Roman" w:eastAsia="Times New Roman" w:hAnsi="Times New Roman" w:cs="Times New Roman"/>
          <w:color w:val="222222"/>
          <w:sz w:val="24"/>
          <w:szCs w:val="24"/>
          <w:highlight w:val="white"/>
        </w:rPr>
        <w:t xml:space="preserve">. </w:t>
      </w:r>
      <w:r w:rsidR="008E5234">
        <w:rPr>
          <w:rFonts w:ascii="Times New Roman" w:eastAsia="Times New Roman" w:hAnsi="Times New Roman" w:cs="Times New Roman"/>
          <w:i/>
          <w:color w:val="222222"/>
          <w:sz w:val="24"/>
          <w:szCs w:val="24"/>
          <w:highlight w:val="white"/>
        </w:rPr>
        <w:t>European journal of social psychology</w:t>
      </w:r>
      <w:r w:rsidR="008E5234">
        <w:rPr>
          <w:rFonts w:ascii="Times New Roman" w:eastAsia="Times New Roman" w:hAnsi="Times New Roman" w:cs="Times New Roman"/>
          <w:color w:val="222222"/>
          <w:sz w:val="24"/>
          <w:szCs w:val="24"/>
          <w:highlight w:val="white"/>
        </w:rPr>
        <w:t xml:space="preserve">, </w:t>
      </w:r>
      <w:r w:rsidR="008E5234">
        <w:rPr>
          <w:rFonts w:ascii="Times New Roman" w:eastAsia="Times New Roman" w:hAnsi="Times New Roman" w:cs="Times New Roman"/>
          <w:i/>
          <w:color w:val="222222"/>
          <w:sz w:val="24"/>
          <w:szCs w:val="24"/>
          <w:highlight w:val="white"/>
        </w:rPr>
        <w:t>1</w:t>
      </w:r>
      <w:r w:rsidR="008E5234">
        <w:rPr>
          <w:rFonts w:ascii="Times New Roman" w:eastAsia="Times New Roman" w:hAnsi="Times New Roman" w:cs="Times New Roman"/>
          <w:color w:val="222222"/>
          <w:sz w:val="24"/>
          <w:szCs w:val="24"/>
          <w:highlight w:val="white"/>
        </w:rPr>
        <w:t>, 149-178.</w:t>
      </w:r>
    </w:p>
    <w:p w14:paraId="59715067" w14:textId="77777777" w:rsidR="005608C4" w:rsidRDefault="005608C4" w:rsidP="00E66AE4">
      <w:pPr>
        <w:spacing w:line="240" w:lineRule="auto"/>
      </w:pPr>
    </w:p>
    <w:p w14:paraId="6B2663BF" w14:textId="77777777" w:rsidR="008D6E61" w:rsidRDefault="005608C4" w:rsidP="00E66AE4">
      <w:pPr>
        <w:spacing w:line="240" w:lineRule="auto"/>
      </w:pPr>
      <w:ins w:id="146" w:author="Jessica Stanis" w:date="2016-06-06T16:50:00Z">
        <w:r>
          <w:rPr>
            <w:rFonts w:ascii="Times New Roman" w:eastAsia="Times New Roman" w:hAnsi="Times New Roman" w:cs="Times New Roman"/>
            <w:color w:val="222222"/>
            <w:sz w:val="24"/>
            <w:szCs w:val="24"/>
            <w:highlight w:val="white"/>
          </w:rPr>
          <w:t xml:space="preserve">2. </w:t>
        </w:r>
      </w:ins>
      <w:proofErr w:type="spellStart"/>
      <w:r w:rsidR="008E5234">
        <w:rPr>
          <w:rFonts w:ascii="Times New Roman" w:eastAsia="Times New Roman" w:hAnsi="Times New Roman" w:cs="Times New Roman"/>
          <w:color w:val="222222"/>
          <w:sz w:val="24"/>
          <w:szCs w:val="24"/>
          <w:highlight w:val="white"/>
        </w:rPr>
        <w:t>Tajfel</w:t>
      </w:r>
      <w:proofErr w:type="spellEnd"/>
      <w:r w:rsidR="008E5234">
        <w:rPr>
          <w:rFonts w:ascii="Times New Roman" w:eastAsia="Times New Roman" w:hAnsi="Times New Roman" w:cs="Times New Roman"/>
          <w:color w:val="222222"/>
          <w:sz w:val="24"/>
          <w:szCs w:val="24"/>
          <w:highlight w:val="white"/>
        </w:rPr>
        <w:t xml:space="preserve">, H. (1974). Social identity and intergroup </w:t>
      </w:r>
      <w:proofErr w:type="spellStart"/>
      <w:r w:rsidR="008E5234">
        <w:rPr>
          <w:rFonts w:ascii="Times New Roman" w:eastAsia="Times New Roman" w:hAnsi="Times New Roman" w:cs="Times New Roman"/>
          <w:color w:val="222222"/>
          <w:sz w:val="24"/>
          <w:szCs w:val="24"/>
          <w:highlight w:val="white"/>
        </w:rPr>
        <w:t>behaviour</w:t>
      </w:r>
      <w:proofErr w:type="spellEnd"/>
      <w:r w:rsidR="008E5234">
        <w:rPr>
          <w:rFonts w:ascii="Times New Roman" w:eastAsia="Times New Roman" w:hAnsi="Times New Roman" w:cs="Times New Roman"/>
          <w:color w:val="222222"/>
          <w:sz w:val="24"/>
          <w:szCs w:val="24"/>
          <w:highlight w:val="white"/>
        </w:rPr>
        <w:t xml:space="preserve">. </w:t>
      </w:r>
      <w:r w:rsidR="008E5234">
        <w:rPr>
          <w:rFonts w:ascii="Times New Roman" w:eastAsia="Times New Roman" w:hAnsi="Times New Roman" w:cs="Times New Roman"/>
          <w:i/>
          <w:color w:val="222222"/>
          <w:sz w:val="24"/>
          <w:szCs w:val="24"/>
          <w:highlight w:val="white"/>
        </w:rPr>
        <w:t xml:space="preserve">Social Science Information/sur les sciences </w:t>
      </w:r>
      <w:proofErr w:type="spellStart"/>
      <w:r w:rsidR="008E5234">
        <w:rPr>
          <w:rFonts w:ascii="Times New Roman" w:eastAsia="Times New Roman" w:hAnsi="Times New Roman" w:cs="Times New Roman"/>
          <w:i/>
          <w:color w:val="222222"/>
          <w:sz w:val="24"/>
          <w:szCs w:val="24"/>
          <w:highlight w:val="white"/>
        </w:rPr>
        <w:t>sociales</w:t>
      </w:r>
      <w:proofErr w:type="spellEnd"/>
      <w:r w:rsidR="008E5234">
        <w:rPr>
          <w:rFonts w:ascii="Times New Roman" w:eastAsia="Times New Roman" w:hAnsi="Times New Roman" w:cs="Times New Roman"/>
          <w:color w:val="222222"/>
          <w:sz w:val="24"/>
          <w:szCs w:val="24"/>
          <w:highlight w:val="white"/>
        </w:rPr>
        <w:t>.</w:t>
      </w:r>
    </w:p>
    <w:p w14:paraId="3ACD788B" w14:textId="77777777" w:rsidR="005608C4" w:rsidRDefault="005608C4" w:rsidP="00E66AE4">
      <w:pPr>
        <w:spacing w:line="240" w:lineRule="auto"/>
        <w:rPr>
          <w:ins w:id="147" w:author="Jessica Stanis" w:date="2016-06-06T16:50:00Z"/>
          <w:rFonts w:ascii="Times New Roman" w:eastAsia="Times New Roman" w:hAnsi="Times New Roman" w:cs="Times New Roman"/>
          <w:color w:val="222222"/>
          <w:sz w:val="24"/>
          <w:szCs w:val="24"/>
          <w:highlight w:val="white"/>
        </w:rPr>
      </w:pPr>
    </w:p>
    <w:p w14:paraId="77964489" w14:textId="77777777" w:rsidR="008D6E61" w:rsidRDefault="005608C4" w:rsidP="00E66AE4">
      <w:pPr>
        <w:spacing w:line="240" w:lineRule="auto"/>
      </w:pPr>
      <w:ins w:id="148" w:author="Jessica Stanis" w:date="2016-06-06T16:50:00Z">
        <w:r>
          <w:rPr>
            <w:rFonts w:ascii="Times New Roman" w:eastAsia="Times New Roman" w:hAnsi="Times New Roman" w:cs="Times New Roman"/>
            <w:color w:val="222222"/>
            <w:sz w:val="24"/>
            <w:szCs w:val="24"/>
            <w:highlight w:val="white"/>
          </w:rPr>
          <w:t xml:space="preserve">3. </w:t>
        </w:r>
      </w:ins>
      <w:r w:rsidR="008E5234">
        <w:rPr>
          <w:rFonts w:ascii="Times New Roman" w:eastAsia="Times New Roman" w:hAnsi="Times New Roman" w:cs="Times New Roman"/>
          <w:color w:val="222222"/>
          <w:sz w:val="24"/>
          <w:szCs w:val="24"/>
          <w:highlight w:val="white"/>
        </w:rPr>
        <w:t xml:space="preserve">Turner, J. C., Hogg, M. A., Oakes, P. J., </w:t>
      </w:r>
      <w:proofErr w:type="spellStart"/>
      <w:r w:rsidR="008E5234">
        <w:rPr>
          <w:rFonts w:ascii="Times New Roman" w:eastAsia="Times New Roman" w:hAnsi="Times New Roman" w:cs="Times New Roman"/>
          <w:color w:val="222222"/>
          <w:sz w:val="24"/>
          <w:szCs w:val="24"/>
          <w:highlight w:val="white"/>
        </w:rPr>
        <w:t>Reicher</w:t>
      </w:r>
      <w:proofErr w:type="spellEnd"/>
      <w:r w:rsidR="008E5234">
        <w:rPr>
          <w:rFonts w:ascii="Times New Roman" w:eastAsia="Times New Roman" w:hAnsi="Times New Roman" w:cs="Times New Roman"/>
          <w:color w:val="222222"/>
          <w:sz w:val="24"/>
          <w:szCs w:val="24"/>
          <w:highlight w:val="white"/>
        </w:rPr>
        <w:t xml:space="preserve">, S. D., &amp; </w:t>
      </w:r>
      <w:proofErr w:type="spellStart"/>
      <w:r w:rsidR="008E5234">
        <w:rPr>
          <w:rFonts w:ascii="Times New Roman" w:eastAsia="Times New Roman" w:hAnsi="Times New Roman" w:cs="Times New Roman"/>
          <w:color w:val="222222"/>
          <w:sz w:val="24"/>
          <w:szCs w:val="24"/>
          <w:highlight w:val="white"/>
        </w:rPr>
        <w:t>Wetherell</w:t>
      </w:r>
      <w:proofErr w:type="spellEnd"/>
      <w:r w:rsidR="008E5234">
        <w:rPr>
          <w:rFonts w:ascii="Times New Roman" w:eastAsia="Times New Roman" w:hAnsi="Times New Roman" w:cs="Times New Roman"/>
          <w:color w:val="222222"/>
          <w:sz w:val="24"/>
          <w:szCs w:val="24"/>
          <w:highlight w:val="white"/>
        </w:rPr>
        <w:t xml:space="preserve">, M. S. (1987). </w:t>
      </w:r>
      <w:r w:rsidR="008E5234">
        <w:rPr>
          <w:rFonts w:ascii="Times New Roman" w:eastAsia="Times New Roman" w:hAnsi="Times New Roman" w:cs="Times New Roman"/>
          <w:i/>
          <w:color w:val="222222"/>
          <w:sz w:val="24"/>
          <w:szCs w:val="24"/>
          <w:highlight w:val="white"/>
        </w:rPr>
        <w:t>Rediscovering the social group: A self-categorization theory</w:t>
      </w:r>
      <w:r w:rsidR="008E5234">
        <w:rPr>
          <w:rFonts w:ascii="Times New Roman" w:eastAsia="Times New Roman" w:hAnsi="Times New Roman" w:cs="Times New Roman"/>
          <w:color w:val="222222"/>
          <w:sz w:val="24"/>
          <w:szCs w:val="24"/>
          <w:highlight w:val="white"/>
        </w:rPr>
        <w:t>. Basil Blackwell.</w:t>
      </w:r>
    </w:p>
    <w:p w14:paraId="5AD02604" w14:textId="77777777" w:rsidR="005608C4" w:rsidRDefault="005608C4" w:rsidP="00E66AE4">
      <w:pPr>
        <w:spacing w:line="240" w:lineRule="auto"/>
        <w:rPr>
          <w:ins w:id="149" w:author="Jessica Stanis" w:date="2016-06-06T16:51:00Z"/>
          <w:rFonts w:ascii="Times New Roman" w:eastAsia="Times New Roman" w:hAnsi="Times New Roman" w:cs="Times New Roman"/>
          <w:color w:val="222222"/>
          <w:sz w:val="24"/>
          <w:szCs w:val="24"/>
          <w:highlight w:val="white"/>
        </w:rPr>
      </w:pPr>
    </w:p>
    <w:p w14:paraId="7E4F572B" w14:textId="77777777" w:rsidR="008D6E61" w:rsidRDefault="005608C4" w:rsidP="00E66AE4">
      <w:pPr>
        <w:spacing w:line="240" w:lineRule="auto"/>
        <w:rPr>
          <w:rFonts w:ascii="Times New Roman" w:eastAsia="Times New Roman" w:hAnsi="Times New Roman" w:cs="Times New Roman"/>
          <w:color w:val="222222"/>
          <w:sz w:val="24"/>
          <w:szCs w:val="24"/>
        </w:rPr>
      </w:pPr>
      <w:ins w:id="150" w:author="Jessica Stanis" w:date="2016-06-06T16:51:00Z">
        <w:r>
          <w:rPr>
            <w:rFonts w:ascii="Times New Roman" w:eastAsia="Times New Roman" w:hAnsi="Times New Roman" w:cs="Times New Roman"/>
            <w:color w:val="222222"/>
            <w:sz w:val="24"/>
            <w:szCs w:val="24"/>
            <w:highlight w:val="white"/>
          </w:rPr>
          <w:lastRenderedPageBreak/>
          <w:t xml:space="preserve">4. </w:t>
        </w:r>
      </w:ins>
      <w:r w:rsidR="008E5234">
        <w:rPr>
          <w:rFonts w:ascii="Times New Roman" w:eastAsia="Times New Roman" w:hAnsi="Times New Roman" w:cs="Times New Roman"/>
          <w:color w:val="222222"/>
          <w:sz w:val="24"/>
          <w:szCs w:val="24"/>
          <w:highlight w:val="white"/>
        </w:rPr>
        <w:t xml:space="preserve">Van Bavel, J. J., Packer, D. J., &amp; Cunningham, W. A. (2008). The neural substrates of in-group bias a functional magnetic resonance imaging investigation. </w:t>
      </w:r>
      <w:r w:rsidR="008E5234">
        <w:rPr>
          <w:rFonts w:ascii="Times New Roman" w:eastAsia="Times New Roman" w:hAnsi="Times New Roman" w:cs="Times New Roman"/>
          <w:i/>
          <w:color w:val="222222"/>
          <w:sz w:val="24"/>
          <w:szCs w:val="24"/>
          <w:highlight w:val="white"/>
        </w:rPr>
        <w:t>Psychological Science</w:t>
      </w:r>
      <w:r w:rsidR="008E5234">
        <w:rPr>
          <w:rFonts w:ascii="Times New Roman" w:eastAsia="Times New Roman" w:hAnsi="Times New Roman" w:cs="Times New Roman"/>
          <w:color w:val="222222"/>
          <w:sz w:val="24"/>
          <w:szCs w:val="24"/>
          <w:highlight w:val="white"/>
        </w:rPr>
        <w:t xml:space="preserve">, </w:t>
      </w:r>
      <w:r w:rsidR="008E5234">
        <w:rPr>
          <w:rFonts w:ascii="Times New Roman" w:eastAsia="Times New Roman" w:hAnsi="Times New Roman" w:cs="Times New Roman"/>
          <w:i/>
          <w:color w:val="222222"/>
          <w:sz w:val="24"/>
          <w:szCs w:val="24"/>
          <w:highlight w:val="white"/>
        </w:rPr>
        <w:t>19</w:t>
      </w:r>
      <w:r w:rsidR="008E5234">
        <w:rPr>
          <w:rFonts w:ascii="Times New Roman" w:eastAsia="Times New Roman" w:hAnsi="Times New Roman" w:cs="Times New Roman"/>
          <w:color w:val="222222"/>
          <w:sz w:val="24"/>
          <w:szCs w:val="24"/>
          <w:highlight w:val="white"/>
        </w:rPr>
        <w:t>, 1131-1139.</w:t>
      </w:r>
    </w:p>
    <w:p w14:paraId="44D00628" w14:textId="77777777" w:rsidR="0094202F" w:rsidRDefault="0094202F" w:rsidP="00E66AE4">
      <w:pPr>
        <w:spacing w:line="240" w:lineRule="auto"/>
      </w:pPr>
    </w:p>
    <w:p w14:paraId="7B88F7FB" w14:textId="77777777" w:rsidR="008D6E61" w:rsidRDefault="008E5234" w:rsidP="00E66AE4">
      <w:pPr>
        <w:pStyle w:val="Heading2"/>
        <w:spacing w:before="0" w:after="0" w:line="240" w:lineRule="auto"/>
        <w:contextualSpacing w:val="0"/>
        <w:rPr>
          <w:ins w:id="151" w:author="Jessica Stanis" w:date="2016-06-06T16:51:00Z"/>
          <w:rFonts w:ascii="Times New Roman" w:eastAsia="Times New Roman" w:hAnsi="Times New Roman" w:cs="Times New Roman"/>
          <w:b/>
          <w:sz w:val="28"/>
          <w:szCs w:val="28"/>
        </w:rPr>
      </w:pPr>
      <w:bookmarkStart w:id="152" w:name="h.l1lgd0usl7u" w:colFirst="0" w:colLast="0"/>
      <w:bookmarkEnd w:id="152"/>
      <w:r>
        <w:rPr>
          <w:rFonts w:ascii="Times New Roman" w:eastAsia="Times New Roman" w:hAnsi="Times New Roman" w:cs="Times New Roman"/>
          <w:b/>
          <w:sz w:val="28"/>
          <w:szCs w:val="28"/>
        </w:rPr>
        <w:t>Figures and Legends</w:t>
      </w:r>
    </w:p>
    <w:p w14:paraId="509E5503" w14:textId="77777777" w:rsidR="002535E5" w:rsidRDefault="002535E5">
      <w:pPr>
        <w:pPrChange w:id="153" w:author="Jessica Stanis" w:date="2016-06-06T16:51:00Z">
          <w:pPr>
            <w:pStyle w:val="Heading2"/>
            <w:spacing w:before="0" w:after="0" w:line="240" w:lineRule="auto"/>
            <w:contextualSpacing w:val="0"/>
          </w:pPr>
        </w:pPrChange>
      </w:pPr>
    </w:p>
    <w:p w14:paraId="6530459B" w14:textId="77777777" w:rsidR="00954A9F" w:rsidRDefault="00954A9F" w:rsidP="00E66AE4">
      <w:pPr>
        <w:spacing w:line="240" w:lineRule="auto"/>
        <w:rPr>
          <w:ins w:id="154" w:author="Julian Wills" w:date="2016-07-09T13:38:00Z"/>
          <w:rFonts w:ascii="Times New Roman" w:eastAsia="Times New Roman" w:hAnsi="Times New Roman" w:cs="Times New Roman"/>
          <w:sz w:val="24"/>
          <w:szCs w:val="24"/>
        </w:rPr>
      </w:pPr>
      <w:ins w:id="155" w:author="Julian Wills" w:date="2016-07-09T13:37:00Z">
        <w:r>
          <w:rPr>
            <w:rFonts w:ascii="Times New Roman" w:eastAsia="Times New Roman" w:hAnsi="Times New Roman" w:cs="Times New Roman"/>
            <w:b/>
            <w:sz w:val="24"/>
            <w:szCs w:val="24"/>
          </w:rPr>
          <w:t>Figure 1</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Example of </w:t>
        </w:r>
      </w:ins>
      <w:ins w:id="156" w:author="Julian Wills" w:date="2016-07-09T13:38:00Z">
        <w:r>
          <w:rPr>
            <w:rFonts w:ascii="Times New Roman" w:eastAsia="Times New Roman" w:hAnsi="Times New Roman" w:cs="Times New Roman"/>
            <w:b/>
            <w:sz w:val="24"/>
            <w:szCs w:val="24"/>
          </w:rPr>
          <w:t>dot estimation task</w:t>
        </w:r>
      </w:ins>
      <w:ins w:id="157" w:author="Julian Wills" w:date="2016-07-09T13:37:00Z">
        <w:r w:rsidRPr="00D562B0">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ins>
      <w:ins w:id="158" w:author="Julian Wills" w:date="2016-07-09T13:39:00Z">
        <w:r>
          <w:rPr>
            <w:rFonts w:ascii="Times New Roman" w:eastAsia="Times New Roman" w:hAnsi="Times New Roman" w:cs="Times New Roman"/>
            <w:sz w:val="24"/>
            <w:szCs w:val="24"/>
          </w:rPr>
          <w:t xml:space="preserve">Twenty three dots are displayed </w:t>
        </w:r>
      </w:ins>
      <w:ins w:id="159" w:author="Julian Wills" w:date="2016-07-09T13:40:00Z">
        <w:r>
          <w:rPr>
            <w:rFonts w:ascii="Times New Roman" w:eastAsia="Times New Roman" w:hAnsi="Times New Roman" w:cs="Times New Roman"/>
            <w:sz w:val="24"/>
            <w:szCs w:val="24"/>
          </w:rPr>
          <w:t>in the image above</w:t>
        </w:r>
      </w:ins>
      <w:ins w:id="160" w:author="Julian Wills" w:date="2016-07-09T13:39:00Z">
        <w:r>
          <w:rPr>
            <w:rFonts w:ascii="Times New Roman" w:eastAsia="Times New Roman" w:hAnsi="Times New Roman" w:cs="Times New Roman"/>
            <w:sz w:val="24"/>
            <w:szCs w:val="24"/>
          </w:rPr>
          <w:t xml:space="preserve">. Participants are only given </w:t>
        </w:r>
        <w:r w:rsidRPr="004E4F9F">
          <w:rPr>
            <w:rFonts w:ascii="Times New Roman" w:eastAsia="Times New Roman" w:hAnsi="Times New Roman" w:cs="Times New Roman"/>
            <w:sz w:val="24"/>
            <w:szCs w:val="24"/>
          </w:rPr>
          <w:t>125</w:t>
        </w:r>
        <w:r>
          <w:rPr>
            <w:rFonts w:ascii="Times New Roman" w:eastAsia="Times New Roman" w:hAnsi="Times New Roman" w:cs="Times New Roman"/>
            <w:sz w:val="24"/>
            <w:szCs w:val="24"/>
          </w:rPr>
          <w:t>–</w:t>
        </w:r>
        <w:r w:rsidRPr="004E4F9F">
          <w:rPr>
            <w:rFonts w:ascii="Times New Roman" w:eastAsia="Times New Roman" w:hAnsi="Times New Roman" w:cs="Times New Roman"/>
            <w:sz w:val="24"/>
            <w:szCs w:val="24"/>
          </w:rPr>
          <w:t>500</w:t>
        </w:r>
        <w:r>
          <w:rPr>
            <w:rFonts w:ascii="Times New Roman" w:eastAsia="Times New Roman" w:hAnsi="Times New Roman" w:cs="Times New Roman"/>
            <w:sz w:val="24"/>
            <w:szCs w:val="24"/>
          </w:rPr>
          <w:t xml:space="preserve"> </w:t>
        </w:r>
        <w:proofErr w:type="spellStart"/>
        <w:r w:rsidRPr="004E4F9F">
          <w:rPr>
            <w:rFonts w:ascii="Times New Roman" w:eastAsia="Times New Roman" w:hAnsi="Times New Roman" w:cs="Times New Roman"/>
            <w:sz w:val="24"/>
            <w:szCs w:val="24"/>
          </w:rPr>
          <w:t>ms</w:t>
        </w:r>
        <w:proofErr w:type="spellEnd"/>
        <w:r>
          <w:rPr>
            <w:rFonts w:ascii="Times New Roman" w:eastAsia="Times New Roman" w:hAnsi="Times New Roman" w:cs="Times New Roman"/>
            <w:sz w:val="24"/>
            <w:szCs w:val="24"/>
          </w:rPr>
          <w:t xml:space="preserve"> to view each image before e</w:t>
        </w:r>
      </w:ins>
      <w:ins w:id="161" w:author="Julian Wills" w:date="2016-07-09T13:40:00Z">
        <w:r>
          <w:rPr>
            <w:rFonts w:ascii="Times New Roman" w:eastAsia="Times New Roman" w:hAnsi="Times New Roman" w:cs="Times New Roman"/>
            <w:sz w:val="24"/>
            <w:szCs w:val="24"/>
          </w:rPr>
          <w:t xml:space="preserve">stimating the number of dots that were on the screen. </w:t>
        </w:r>
      </w:ins>
    </w:p>
    <w:p w14:paraId="07EB2C45" w14:textId="77777777" w:rsidR="008D6E61" w:rsidRDefault="008E5234" w:rsidP="00E66AE4">
      <w:pPr>
        <w:spacing w:line="240" w:lineRule="auto"/>
        <w:rPr>
          <w:ins w:id="162" w:author="Julian Wills" w:date="2016-07-09T13:41:00Z"/>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Figure </w:t>
      </w:r>
      <w:del w:id="163" w:author="Julian Wills" w:date="2016-07-09T13:37:00Z">
        <w:r w:rsidDel="00954A9F">
          <w:rPr>
            <w:rFonts w:ascii="Times New Roman" w:eastAsia="Times New Roman" w:hAnsi="Times New Roman" w:cs="Times New Roman"/>
            <w:b/>
            <w:sz w:val="24"/>
            <w:szCs w:val="24"/>
          </w:rPr>
          <w:delText>1</w:delText>
        </w:r>
      </w:del>
      <w:ins w:id="164" w:author="Julian Wills" w:date="2016-07-09T13:37:00Z">
        <w:r w:rsidR="00954A9F">
          <w:rPr>
            <w:rFonts w:ascii="Times New Roman" w:eastAsia="Times New Roman" w:hAnsi="Times New Roman" w:cs="Times New Roman"/>
            <w:b/>
            <w:sz w:val="24"/>
            <w:szCs w:val="24"/>
          </w:rPr>
          <w:t>2</w:t>
        </w:r>
      </w:ins>
      <w:r>
        <w:rPr>
          <w:rFonts w:ascii="Times New Roman" w:eastAsia="Times New Roman" w:hAnsi="Times New Roman" w:cs="Times New Roman"/>
          <w:sz w:val="24"/>
          <w:szCs w:val="24"/>
        </w:rPr>
        <w:t xml:space="preserve">. </w:t>
      </w:r>
      <w:r w:rsidR="009A5CD4" w:rsidRPr="009A5CD4">
        <w:rPr>
          <w:rFonts w:ascii="Times New Roman" w:eastAsia="Times New Roman" w:hAnsi="Times New Roman" w:cs="Times New Roman"/>
          <w:b/>
          <w:sz w:val="24"/>
          <w:szCs w:val="24"/>
          <w:rPrChange w:id="165" w:author="Jessica Stanis" w:date="2016-06-06T16:51:00Z">
            <w:rPr>
              <w:rFonts w:ascii="Times New Roman" w:eastAsia="Times New Roman" w:hAnsi="Times New Roman" w:cs="Times New Roman"/>
              <w:sz w:val="24"/>
              <w:szCs w:val="24"/>
            </w:rPr>
          </w:rPrChange>
        </w:rPr>
        <w:t>Typical payout matrices used in this experiment.</w:t>
      </w:r>
      <w:r>
        <w:rPr>
          <w:rFonts w:ascii="Times New Roman" w:eastAsia="Times New Roman" w:hAnsi="Times New Roman" w:cs="Times New Roman"/>
          <w:sz w:val="24"/>
          <w:szCs w:val="24"/>
        </w:rPr>
        <w:t xml:space="preserve"> Each matrix consists of two rows, reflecting monetary tradeoffs that affect other in-group or out-group members. Matrix types (A, B, and C) are indicated on the left, with two matrices belonging to each. All six matrices are replicated three times, one for each decision type (</w:t>
      </w:r>
      <w:proofErr w:type="spellStart"/>
      <w:r>
        <w:rPr>
          <w:rFonts w:ascii="Times New Roman" w:eastAsia="Times New Roman" w:hAnsi="Times New Roman" w:cs="Times New Roman"/>
          <w:sz w:val="24"/>
          <w:szCs w:val="24"/>
        </w:rPr>
        <w:t>Ingroup</w:t>
      </w:r>
      <w:proofErr w:type="spellEnd"/>
      <w:r>
        <w:rPr>
          <w:rFonts w:ascii="Times New Roman" w:eastAsia="Times New Roman" w:hAnsi="Times New Roman" w:cs="Times New Roman"/>
          <w:sz w:val="24"/>
          <w:szCs w:val="24"/>
        </w:rPr>
        <w:t>, Outgroup, and Differential). A Differential choice in Matrix 1, for instance, might read, “</w:t>
      </w:r>
      <w:ins w:id="166" w:author="Jessica Stanis" w:date="2016-06-07T12:32:00Z">
        <w:r w:rsidR="0043679E">
          <w:rPr>
            <w:rFonts w:ascii="Times New Roman" w:eastAsia="Times New Roman" w:hAnsi="Times New Roman" w:cs="Times New Roman"/>
            <w:sz w:val="24"/>
            <w:szCs w:val="24"/>
          </w:rPr>
          <w:t>T</w:t>
        </w:r>
      </w:ins>
      <w:del w:id="167" w:author="Jessica Stanis" w:date="2016-06-07T12:32:00Z">
        <w:r w:rsidDel="0043679E">
          <w:rPr>
            <w:rFonts w:ascii="Times New Roman" w:eastAsia="Times New Roman" w:hAnsi="Times New Roman" w:cs="Times New Roman"/>
            <w:sz w:val="24"/>
            <w:szCs w:val="24"/>
          </w:rPr>
          <w:delText>t</w:delText>
        </w:r>
      </w:del>
      <w:r>
        <w:rPr>
          <w:rFonts w:ascii="Times New Roman" w:eastAsia="Times New Roman" w:hAnsi="Times New Roman" w:cs="Times New Roman"/>
          <w:sz w:val="24"/>
          <w:szCs w:val="24"/>
        </w:rPr>
        <w:t>hese are rewards and penalties for Member 3 of your group” (top row) and “Member 2 of the other group” (bottom row) along with 14 tradeoff terms. Thus, Term 14 (</w:t>
      </w:r>
      <w:r w:rsidR="009A5CD4" w:rsidRPr="009A5CD4">
        <w:rPr>
          <w:rFonts w:ascii="Times New Roman" w:eastAsia="Times New Roman" w:hAnsi="Times New Roman" w:cs="Times New Roman"/>
          <w:i/>
          <w:sz w:val="24"/>
          <w:szCs w:val="24"/>
          <w:rPrChange w:id="168" w:author="Jessica Stanis" w:date="2016-06-07T12:37:00Z">
            <w:rPr>
              <w:rFonts w:ascii="Times New Roman" w:eastAsia="Times New Roman" w:hAnsi="Times New Roman" w:cs="Times New Roman"/>
              <w:sz w:val="24"/>
              <w:szCs w:val="24"/>
            </w:rPr>
          </w:rPrChange>
        </w:rPr>
        <w:t>i.e.</w:t>
      </w:r>
      <w:r>
        <w:rPr>
          <w:rFonts w:ascii="Times New Roman" w:eastAsia="Times New Roman" w:hAnsi="Times New Roman" w:cs="Times New Roman"/>
          <w:sz w:val="24"/>
          <w:szCs w:val="24"/>
        </w:rPr>
        <w:t xml:space="preserve">, the most unfair option) would deduct 19 points from an outgroup member and give 6 points to a fellow in-group member. Terms 7 and 8, on the other hand, reflect the maximally fair options since they minimize the joint penalty (-1) for both players. </w:t>
      </w:r>
    </w:p>
    <w:p w14:paraId="640E0830" w14:textId="77777777" w:rsidR="00954A9F" w:rsidRPr="00954A9F" w:rsidRDefault="00954A9F" w:rsidP="00E66AE4">
      <w:pPr>
        <w:spacing w:line="240" w:lineRule="auto"/>
        <w:rPr>
          <w:rFonts w:ascii="Times New Roman" w:eastAsia="Times New Roman" w:hAnsi="Times New Roman" w:cs="Times New Roman"/>
          <w:sz w:val="24"/>
          <w:szCs w:val="24"/>
          <w:rPrChange w:id="169" w:author="Julian Wills" w:date="2016-07-09T13:41:00Z">
            <w:rPr/>
          </w:rPrChange>
        </w:rPr>
      </w:pPr>
      <w:ins w:id="170" w:author="Julian Wills" w:date="2016-07-09T13:41:00Z">
        <w:r>
          <w:rPr>
            <w:rFonts w:ascii="Times New Roman" w:eastAsia="Times New Roman" w:hAnsi="Times New Roman" w:cs="Times New Roman"/>
            <w:b/>
            <w:sz w:val="24"/>
            <w:szCs w:val="24"/>
          </w:rPr>
          <w:t>Figure 3</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Example page of matrix booklet from participant’s perspective</w:t>
        </w:r>
        <w:r w:rsidRPr="00D562B0">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ins>
      <w:ins w:id="171" w:author="Julian Wills" w:date="2016-07-09T13:42:00Z">
        <w:r>
          <w:rPr>
            <w:rFonts w:ascii="Times New Roman" w:eastAsia="Times New Roman" w:hAnsi="Times New Roman" w:cs="Times New Roman"/>
            <w:sz w:val="24"/>
            <w:szCs w:val="24"/>
          </w:rPr>
          <w:t xml:space="preserve">Six </w:t>
        </w:r>
      </w:ins>
      <w:ins w:id="172" w:author="Julian Wills" w:date="2016-07-09T13:43:00Z">
        <w:r>
          <w:rPr>
            <w:rFonts w:ascii="Times New Roman" w:eastAsia="Times New Roman" w:hAnsi="Times New Roman" w:cs="Times New Roman"/>
            <w:sz w:val="24"/>
            <w:szCs w:val="24"/>
          </w:rPr>
          <w:t xml:space="preserve">of the 18 matrices are displayed on each </w:t>
        </w:r>
        <w:r w:rsidRPr="002962B4">
          <w:rPr>
            <w:rFonts w:ascii="Times New Roman" w:eastAsia="Times New Roman" w:hAnsi="Times New Roman" w:cs="Times New Roman"/>
            <w:sz w:val="24"/>
            <w:szCs w:val="24"/>
          </w:rPr>
          <w:t xml:space="preserve">page of the matrix booklet. In the example above, there are two matrices of each type </w:t>
        </w:r>
      </w:ins>
      <w:ins w:id="173" w:author="Julian Wills" w:date="2016-07-09T13:44:00Z">
        <w:r w:rsidRPr="002962B4">
          <w:rPr>
            <w:rFonts w:ascii="Times New Roman" w:eastAsia="Times New Roman" w:hAnsi="Times New Roman" w:cs="Times New Roman"/>
            <w:sz w:val="24"/>
            <w:szCs w:val="24"/>
          </w:rPr>
          <w:t>(A, B, and C) and two matrices for each choice (</w:t>
        </w:r>
        <w:proofErr w:type="spellStart"/>
        <w:r w:rsidRPr="002962B4">
          <w:rPr>
            <w:rFonts w:ascii="Times New Roman" w:eastAsia="Times New Roman" w:hAnsi="Times New Roman" w:cs="Times New Roman"/>
            <w:sz w:val="24"/>
            <w:szCs w:val="24"/>
          </w:rPr>
          <w:t>Ingroup</w:t>
        </w:r>
        <w:proofErr w:type="spellEnd"/>
        <w:r w:rsidRPr="002962B4">
          <w:rPr>
            <w:rFonts w:ascii="Times New Roman" w:eastAsia="Times New Roman" w:hAnsi="Times New Roman" w:cs="Times New Roman"/>
            <w:sz w:val="24"/>
            <w:szCs w:val="24"/>
          </w:rPr>
          <w:t xml:space="preserve">, Outgroup, and Differential). For instance, matrix #3 </w:t>
        </w:r>
      </w:ins>
      <w:ins w:id="174" w:author="Julian Wills" w:date="2016-07-09T13:45:00Z">
        <w:r w:rsidRPr="002962B4">
          <w:rPr>
            <w:rFonts w:ascii="Times New Roman" w:eastAsia="Times New Roman" w:hAnsi="Times New Roman" w:cs="Times New Roman"/>
            <w:sz w:val="24"/>
            <w:szCs w:val="24"/>
          </w:rPr>
          <w:t>is Type C with a Differential choice since</w:t>
        </w:r>
      </w:ins>
      <w:ins w:id="175" w:author="Julian Wills" w:date="2016-07-09T13:47:00Z">
        <w:r w:rsidR="002962B4" w:rsidRPr="002962B4">
          <w:rPr>
            <w:rFonts w:ascii="Times New Roman" w:eastAsia="Times New Roman" w:hAnsi="Times New Roman" w:cs="Times New Roman"/>
            <w:sz w:val="24"/>
            <w:szCs w:val="24"/>
          </w:rPr>
          <w:t xml:space="preserve"> (1) </w:t>
        </w:r>
      </w:ins>
      <w:ins w:id="176" w:author="Julian Wills" w:date="2016-07-09T13:48:00Z">
        <w:r w:rsidR="002962B4" w:rsidRPr="002962B4">
          <w:rPr>
            <w:rFonts w:ascii="Times New Roman" w:hAnsi="Times New Roman" w:cs="Times New Roman"/>
            <w:sz w:val="24"/>
            <w:szCs w:val="24"/>
            <w:rPrChange w:id="177" w:author="Julian Wills" w:date="2016-07-09T13:48:00Z">
              <w:rPr/>
            </w:rPrChange>
          </w:rPr>
          <w:t>t</w:t>
        </w:r>
      </w:ins>
      <w:ins w:id="178" w:author="Julian Wills" w:date="2016-07-09T13:47:00Z">
        <w:r w:rsidR="002962B4" w:rsidRPr="002962B4">
          <w:rPr>
            <w:rFonts w:ascii="Times New Roman" w:hAnsi="Times New Roman" w:cs="Times New Roman"/>
            <w:sz w:val="24"/>
            <w:szCs w:val="24"/>
            <w:rPrChange w:id="179" w:author="Julian Wills" w:date="2016-07-09T13:48:00Z">
              <w:rPr/>
            </w:rPrChange>
          </w:rPr>
          <w:t xml:space="preserve">he maximum rewards exceed maximum penalties and (2) </w:t>
        </w:r>
      </w:ins>
      <w:ins w:id="180" w:author="Julian Wills" w:date="2016-07-09T13:45:00Z">
        <w:r w:rsidRPr="002962B4">
          <w:rPr>
            <w:rFonts w:ascii="Times New Roman" w:eastAsia="Times New Roman" w:hAnsi="Times New Roman" w:cs="Times New Roman"/>
            <w:sz w:val="24"/>
            <w:szCs w:val="24"/>
          </w:rPr>
          <w:t xml:space="preserve">participants must </w:t>
        </w:r>
      </w:ins>
      <w:ins w:id="181" w:author="Julian Wills" w:date="2016-07-09T13:47:00Z">
        <w:r w:rsidR="002962B4" w:rsidRPr="002962B4">
          <w:rPr>
            <w:rFonts w:ascii="Times New Roman" w:eastAsia="Times New Roman" w:hAnsi="Times New Roman" w:cs="Times New Roman"/>
            <w:sz w:val="24"/>
            <w:szCs w:val="24"/>
          </w:rPr>
          <w:t xml:space="preserve">decide between </w:t>
        </w:r>
      </w:ins>
      <w:ins w:id="182" w:author="Julian Wills" w:date="2016-07-09T13:48:00Z">
        <w:r w:rsidR="002962B4" w:rsidRPr="002962B4">
          <w:rPr>
            <w:rFonts w:ascii="Times New Roman" w:eastAsia="Times New Roman" w:hAnsi="Times New Roman" w:cs="Times New Roman"/>
            <w:sz w:val="24"/>
            <w:szCs w:val="24"/>
          </w:rPr>
          <w:t xml:space="preserve">outcomes than impact a fellow </w:t>
        </w:r>
        <w:proofErr w:type="spellStart"/>
        <w:r w:rsidR="002962B4" w:rsidRPr="002962B4">
          <w:rPr>
            <w:rFonts w:ascii="Times New Roman" w:eastAsia="Times New Roman" w:hAnsi="Times New Roman" w:cs="Times New Roman"/>
            <w:sz w:val="24"/>
            <w:szCs w:val="24"/>
          </w:rPr>
          <w:t>ingroup</w:t>
        </w:r>
        <w:proofErr w:type="spellEnd"/>
        <w:r w:rsidR="002962B4" w:rsidRPr="002962B4">
          <w:rPr>
            <w:rFonts w:ascii="Times New Roman" w:eastAsia="Times New Roman" w:hAnsi="Times New Roman" w:cs="Times New Roman"/>
            <w:sz w:val="24"/>
            <w:szCs w:val="24"/>
          </w:rPr>
          <w:t xml:space="preserve"> member (top row) or an outgroup member (bottom row).</w:t>
        </w:r>
        <w:r w:rsidR="002962B4" w:rsidRPr="002962B4">
          <w:rPr>
            <w:rFonts w:ascii="Times New Roman" w:eastAsia="Times New Roman" w:hAnsi="Times New Roman" w:cs="Times New Roman"/>
            <w:sz w:val="28"/>
            <w:szCs w:val="24"/>
            <w:rPrChange w:id="183" w:author="Julian Wills" w:date="2016-07-09T13:48:00Z">
              <w:rPr>
                <w:rFonts w:ascii="Times New Roman" w:eastAsia="Times New Roman" w:hAnsi="Times New Roman" w:cs="Times New Roman"/>
                <w:sz w:val="24"/>
                <w:szCs w:val="24"/>
              </w:rPr>
            </w:rPrChange>
          </w:rPr>
          <w:t xml:space="preserve"> </w:t>
        </w:r>
      </w:ins>
      <w:ins w:id="184" w:author="Julian Wills" w:date="2016-07-09T13:47:00Z">
        <w:r w:rsidR="002962B4" w:rsidRPr="002962B4">
          <w:rPr>
            <w:rFonts w:ascii="Times New Roman" w:eastAsia="Times New Roman" w:hAnsi="Times New Roman" w:cs="Times New Roman"/>
            <w:sz w:val="28"/>
            <w:szCs w:val="24"/>
            <w:rPrChange w:id="185" w:author="Julian Wills" w:date="2016-07-09T13:48:00Z">
              <w:rPr>
                <w:rFonts w:ascii="Times New Roman" w:eastAsia="Times New Roman" w:hAnsi="Times New Roman" w:cs="Times New Roman"/>
                <w:sz w:val="24"/>
                <w:szCs w:val="24"/>
              </w:rPr>
            </w:rPrChange>
          </w:rPr>
          <w:t xml:space="preserve"> </w:t>
        </w:r>
      </w:ins>
    </w:p>
    <w:p w14:paraId="095D1154" w14:textId="77777777" w:rsidR="008D6E61" w:rsidRDefault="008E5234" w:rsidP="00E66AE4">
      <w:pPr>
        <w:spacing w:line="240" w:lineRule="auto"/>
      </w:pPr>
      <w:r>
        <w:rPr>
          <w:rFonts w:ascii="Times New Roman" w:eastAsia="Times New Roman" w:hAnsi="Times New Roman" w:cs="Times New Roman"/>
          <w:b/>
          <w:sz w:val="24"/>
          <w:szCs w:val="24"/>
        </w:rPr>
        <w:t xml:space="preserve">Figure </w:t>
      </w:r>
      <w:del w:id="186" w:author="Julian Wills" w:date="2016-07-09T13:37:00Z">
        <w:r w:rsidDel="00954A9F">
          <w:rPr>
            <w:rFonts w:ascii="Times New Roman" w:eastAsia="Times New Roman" w:hAnsi="Times New Roman" w:cs="Times New Roman"/>
            <w:b/>
            <w:sz w:val="24"/>
            <w:szCs w:val="24"/>
          </w:rPr>
          <w:delText>2</w:delText>
        </w:r>
      </w:del>
      <w:ins w:id="187" w:author="Julian Wills" w:date="2016-07-09T13:37:00Z">
        <w:r w:rsidR="00954A9F">
          <w:rPr>
            <w:rFonts w:ascii="Times New Roman" w:eastAsia="Times New Roman" w:hAnsi="Times New Roman" w:cs="Times New Roman"/>
            <w:b/>
            <w:sz w:val="24"/>
            <w:szCs w:val="24"/>
          </w:rPr>
          <w:t>4</w:t>
        </w:r>
      </w:ins>
      <w:r>
        <w:rPr>
          <w:rFonts w:ascii="Times New Roman" w:eastAsia="Times New Roman" w:hAnsi="Times New Roman" w:cs="Times New Roman"/>
          <w:sz w:val="24"/>
          <w:szCs w:val="24"/>
        </w:rPr>
        <w:t xml:space="preserve">. </w:t>
      </w:r>
      <w:r w:rsidR="009A5CD4" w:rsidRPr="009A5CD4">
        <w:rPr>
          <w:rFonts w:ascii="Times New Roman" w:eastAsia="Times New Roman" w:hAnsi="Times New Roman" w:cs="Times New Roman"/>
          <w:b/>
          <w:sz w:val="24"/>
          <w:szCs w:val="24"/>
          <w:rPrChange w:id="188" w:author="Jessica Stanis" w:date="2016-06-06T16:51:00Z">
            <w:rPr>
              <w:rFonts w:ascii="Times New Roman" w:eastAsia="Times New Roman" w:hAnsi="Times New Roman" w:cs="Times New Roman"/>
              <w:sz w:val="24"/>
              <w:szCs w:val="24"/>
            </w:rPr>
          </w:rPrChange>
        </w:rPr>
        <w:t xml:space="preserve">A typical outcome of the minimal group paradigm. </w:t>
      </w:r>
      <w:r>
        <w:rPr>
          <w:rFonts w:ascii="Times New Roman" w:eastAsia="Times New Roman" w:hAnsi="Times New Roman" w:cs="Times New Roman"/>
          <w:sz w:val="24"/>
          <w:szCs w:val="24"/>
        </w:rPr>
        <w:t xml:space="preserve">Choice types are displayed on the x-axis and the average term number is displayed on the y-axis. The dashed line at 7.5 represents the maximally fair decision across all choice types. For differential choices (pink), values above 7.5 reflect greater in-group favoritism. For instance, a value of 9.5 for differential choices indicates that, on average, participants choose terms positioned around 9 or 10, thereby prioritizing in-group favoritism over fairness. </w:t>
      </w:r>
    </w:p>
    <w:p w14:paraId="526E689B" w14:textId="77777777" w:rsidR="008D6E61" w:rsidRDefault="008D6E61" w:rsidP="00E66AE4">
      <w:pPr>
        <w:spacing w:line="240" w:lineRule="auto"/>
      </w:pPr>
    </w:p>
    <w:sectPr w:rsidR="008D6E61" w:rsidSect="009A5CD4">
      <w:headerReference w:type="default" r:id="rId9"/>
      <w:pgSz w:w="12240" w:h="15840"/>
      <w:pgMar w:top="1440" w:right="1440" w:bottom="1440" w:left="1440" w:header="720" w:footer="720" w:gutter="0"/>
      <w:pgNumType w:start="1"/>
      <w:cols w:space="720" w:equalWidth="0">
        <w:col w:w="9360"/>
      </w:cols>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2" w:author="Jessica Stanis" w:date="2016-06-23T14:25:00Z" w:initials="JS">
    <w:p w14:paraId="1CF1D3E4" w14:textId="77777777" w:rsidR="00A76FE8" w:rsidRDefault="00455ACA">
      <w:pPr>
        <w:pStyle w:val="CommentText"/>
      </w:pPr>
      <w:r>
        <w:rPr>
          <w:rStyle w:val="CommentReference"/>
        </w:rPr>
        <w:annotationRef/>
      </w:r>
      <w:r>
        <w:t xml:space="preserve">Please provide us with a visual example. </w:t>
      </w:r>
    </w:p>
    <w:p w14:paraId="045AA394" w14:textId="77777777" w:rsidR="00A76FE8" w:rsidRDefault="00A76FE8">
      <w:pPr>
        <w:pStyle w:val="CommentText"/>
      </w:pPr>
    </w:p>
    <w:p w14:paraId="24421EC3" w14:textId="77777777" w:rsidR="00A76FE8" w:rsidRDefault="00A76FE8">
      <w:pPr>
        <w:pStyle w:val="CommentText"/>
      </w:pPr>
      <w:r>
        <w:t>JVB: When you film in my lab I can give you lots of examples for video. Here is one example:</w:t>
      </w:r>
    </w:p>
    <w:p w14:paraId="17A2E8F2" w14:textId="77777777" w:rsidR="00A76FE8" w:rsidRDefault="00A76FE8">
      <w:pPr>
        <w:pStyle w:val="CommentText"/>
      </w:pPr>
    </w:p>
    <w:p w14:paraId="5FCF580A" w14:textId="77777777" w:rsidR="00455ACA" w:rsidRDefault="00A76FE8">
      <w:pPr>
        <w:pStyle w:val="CommentText"/>
      </w:pPr>
      <w:r w:rsidRPr="00A76FE8">
        <w:rPr>
          <w:noProof/>
        </w:rPr>
        <w:drawing>
          <wp:inline distT="0" distB="0" distL="0" distR="0" wp14:anchorId="622D99E0" wp14:editId="0A750131">
            <wp:extent cx="3114675" cy="3114675"/>
            <wp:effectExtent l="25400" t="0" r="952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3114675" cy="3114675"/>
                    </a:xfrm>
                    <a:prstGeom prst="rect">
                      <a:avLst/>
                    </a:prstGeom>
                    <a:noFill/>
                    <a:ln w="9525">
                      <a:noFill/>
                      <a:miter lim="800000"/>
                      <a:headEnd/>
                      <a:tailEnd/>
                    </a:ln>
                  </pic:spPr>
                </pic:pic>
              </a:graphicData>
            </a:graphic>
          </wp:inline>
        </w:drawing>
      </w:r>
    </w:p>
  </w:comment>
  <w:comment w:id="33" w:author="Jay Van Bavel" w:date="2016-06-23T14:27:00Z" w:initials="J">
    <w:p w14:paraId="30716674" w14:textId="77777777" w:rsidR="00744AC4" w:rsidRDefault="00744AC4">
      <w:pPr>
        <w:pStyle w:val="CommentText"/>
      </w:pPr>
      <w:r>
        <w:rPr>
          <w:rStyle w:val="CommentReference"/>
        </w:rPr>
        <w:annotationRef/>
      </w:r>
      <w:r>
        <w:t>Here is a link to a program to see more.</w:t>
      </w:r>
    </w:p>
  </w:comment>
  <w:comment w:id="45" w:author="Jessica Stanis" w:date="2016-06-23T14:28:00Z" w:initials="JS">
    <w:p w14:paraId="09743C6C" w14:textId="77777777" w:rsidR="000D2648" w:rsidRDefault="00455ACA">
      <w:pPr>
        <w:pStyle w:val="CommentText"/>
        <w:rPr>
          <w:noProof/>
        </w:rPr>
      </w:pPr>
      <w:r>
        <w:rPr>
          <w:rStyle w:val="CommentReference"/>
        </w:rPr>
        <w:annotationRef/>
      </w:r>
      <w:r>
        <w:t xml:space="preserve">In addition to presenting Fig. 1 (which is identical to the original source), perhaps you could also include an example of one that’s labeled, like what the participant sees?  </w:t>
      </w:r>
      <w:r w:rsidR="00A76FE8">
        <w:br/>
      </w:r>
      <w:r w:rsidR="00A76FE8">
        <w:br/>
        <w:t xml:space="preserve">JVB: Here are some examples; </w:t>
      </w:r>
    </w:p>
    <w:p w14:paraId="4B3EAB43" w14:textId="77777777" w:rsidR="000D2648" w:rsidRDefault="00724A66">
      <w:pPr>
        <w:pStyle w:val="CommentText"/>
        <w:numPr>
          <w:ins w:id="47" w:author="Jay Van Bavel" w:date="2016-06-23T14:28:00Z"/>
        </w:numPr>
        <w:rPr>
          <w:noProof/>
        </w:rPr>
      </w:pPr>
    </w:p>
    <w:p w14:paraId="3E3D13BD" w14:textId="77777777" w:rsidR="00455ACA" w:rsidRDefault="00B06154">
      <w:pPr>
        <w:pStyle w:val="CommentText"/>
        <w:numPr>
          <w:ins w:id="48" w:author="Jay Van Bavel" w:date="2016-06-23T14:28:00Z"/>
        </w:numPr>
      </w:pPr>
      <w:r>
        <w:rPr>
          <w:noProof/>
        </w:rPr>
        <w:drawing>
          <wp:inline distT="0" distB="0" distL="0" distR="0" wp14:anchorId="6785FCC7" wp14:editId="1A3F573B">
            <wp:extent cx="4445000" cy="2743200"/>
            <wp:effectExtent l="25400" t="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4445000" cy="2743200"/>
                    </a:xfrm>
                    <a:prstGeom prst="rect">
                      <a:avLst/>
                    </a:prstGeom>
                    <a:noFill/>
                    <a:ln w="9525">
                      <a:noFill/>
                      <a:miter lim="800000"/>
                      <a:headEnd/>
                      <a:tailEnd/>
                    </a:ln>
                  </pic:spPr>
                </pic:pic>
              </a:graphicData>
            </a:graphic>
          </wp:inline>
        </w:drawing>
      </w:r>
    </w:p>
  </w:comment>
  <w:comment w:id="50" w:author="Jessica Stanis" w:date="2016-06-23T14:28:00Z" w:initials="JS">
    <w:p w14:paraId="482B10CD" w14:textId="77777777" w:rsidR="000D2648" w:rsidRDefault="00455ACA">
      <w:pPr>
        <w:pStyle w:val="CommentText"/>
      </w:pPr>
      <w:r>
        <w:rPr>
          <w:rStyle w:val="CommentReference"/>
        </w:rPr>
        <w:annotationRef/>
      </w:r>
      <w:r>
        <w:t>This part is confusing and seems to override 1.3 (except for 1.4.7).</w:t>
      </w:r>
      <w:r w:rsidR="00311EDA">
        <w:t xml:space="preserve"> To clarify 1.3, in the statement </w:t>
      </w:r>
      <w:r w:rsidR="00311EDA" w:rsidRPr="00DA2EE6">
        <w:rPr>
          <w:rFonts w:ascii="Times New Roman" w:eastAsia="Times New Roman" w:hAnsi="Times New Roman" w:cs="Times New Roman"/>
        </w:rPr>
        <w:t>“</w:t>
      </w:r>
      <w:r w:rsidR="00311EDA">
        <w:rPr>
          <w:rFonts w:ascii="Times New Roman" w:eastAsia="Times New Roman" w:hAnsi="Times New Roman" w:cs="Times New Roman"/>
        </w:rPr>
        <w:t>T</w:t>
      </w:r>
      <w:r w:rsidR="00311EDA" w:rsidRPr="00DA2EE6">
        <w:rPr>
          <w:rFonts w:ascii="Times New Roman" w:eastAsia="Times New Roman" w:hAnsi="Times New Roman" w:cs="Times New Roman"/>
        </w:rPr>
        <w:t xml:space="preserve">hese are rewards and penalties for member Number [insert code number] of </w:t>
      </w:r>
      <w:r w:rsidR="00311EDA" w:rsidRPr="00DA2EE6">
        <w:rPr>
          <w:rFonts w:ascii="Times New Roman" w:eastAsia="Times New Roman" w:hAnsi="Times New Roman" w:cs="Times New Roman"/>
          <w:b/>
          <w:i/>
        </w:rPr>
        <w:t>your</w:t>
      </w:r>
      <w:r w:rsidR="00311EDA" w:rsidRPr="00DA2EE6">
        <w:rPr>
          <w:rFonts w:ascii="Times New Roman" w:eastAsia="Times New Roman" w:hAnsi="Times New Roman" w:cs="Times New Roman"/>
        </w:rPr>
        <w:t xml:space="preserve"> group”, or “of the </w:t>
      </w:r>
      <w:r w:rsidR="00311EDA" w:rsidRPr="00DA2EE6">
        <w:rPr>
          <w:rFonts w:ascii="Times New Roman" w:eastAsia="Times New Roman" w:hAnsi="Times New Roman" w:cs="Times New Roman"/>
          <w:b/>
          <w:i/>
        </w:rPr>
        <w:t>other</w:t>
      </w:r>
      <w:r w:rsidR="00311EDA" w:rsidRPr="00DA2EE6">
        <w:rPr>
          <w:rFonts w:ascii="Times New Roman" w:eastAsia="Times New Roman" w:hAnsi="Times New Roman" w:cs="Times New Roman"/>
        </w:rPr>
        <w:t xml:space="preserve"> group”</w:t>
      </w:r>
      <w:r w:rsidR="00311EDA">
        <w:rPr>
          <w:rFonts w:ascii="Times New Roman" w:eastAsia="Times New Roman" w:hAnsi="Times New Roman" w:cs="Times New Roman"/>
        </w:rPr>
        <w:t>, both rows could be labeled, your/your, other/other, or your/other?</w:t>
      </w:r>
      <w:r>
        <w:t xml:space="preserve"> </w:t>
      </w:r>
      <w:r w:rsidR="0043679E">
        <w:t>The figure legend for Fig. 1 is clear. It makes more sense to merge the parts of 1.3 that discuss the matrix structure with 1.4 and the rest with 1.5.</w:t>
      </w:r>
    </w:p>
    <w:p w14:paraId="37306BD4" w14:textId="77777777" w:rsidR="000D2648" w:rsidRDefault="00724A66">
      <w:pPr>
        <w:pStyle w:val="CommentText"/>
        <w:numPr>
          <w:ins w:id="51" w:author="Jay Van Bavel" w:date="2016-06-23T14:26:00Z"/>
        </w:numPr>
      </w:pPr>
    </w:p>
    <w:p w14:paraId="57A5784F" w14:textId="77777777" w:rsidR="00455ACA" w:rsidRDefault="00362BF3">
      <w:pPr>
        <w:pStyle w:val="CommentText"/>
        <w:numPr>
          <w:ins w:id="52" w:author="Jay Van Bavel" w:date="2016-06-23T14:26:00Z"/>
        </w:numPr>
      </w:pPr>
      <w:r>
        <w:t>JVB: YES, this is correct. Feel free to merge this however you think is best suited to your needs. I'll defer to your judgment.</w:t>
      </w:r>
    </w:p>
  </w:comment>
  <w:comment w:id="98" w:author="Jessica Stanis" w:date="2016-06-23T14:25:00Z" w:initials="JS">
    <w:p w14:paraId="020555CE" w14:textId="77777777" w:rsidR="00EB25EA" w:rsidRDefault="00EB25EA">
      <w:pPr>
        <w:pStyle w:val="CommentText"/>
      </w:pPr>
      <w:r>
        <w:rPr>
          <w:rStyle w:val="CommentReference"/>
        </w:rPr>
        <w:annotationRef/>
      </w:r>
      <w:r>
        <w:t>What about Data Analysis? Please include a few details.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FCF580A" w15:done="0"/>
  <w15:commentEx w15:paraId="30716674" w15:done="0"/>
  <w15:commentEx w15:paraId="3E3D13BD" w15:done="0"/>
  <w15:commentEx w15:paraId="57A5784F" w15:done="0"/>
  <w15:commentEx w15:paraId="020555C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993196" w14:textId="77777777" w:rsidR="00724A66" w:rsidRDefault="00724A66">
      <w:pPr>
        <w:spacing w:line="240" w:lineRule="auto"/>
      </w:pPr>
      <w:r>
        <w:separator/>
      </w:r>
    </w:p>
  </w:endnote>
  <w:endnote w:type="continuationSeparator" w:id="0">
    <w:p w14:paraId="7521367C" w14:textId="77777777" w:rsidR="00724A66" w:rsidRDefault="00724A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743F2C" w14:textId="77777777" w:rsidR="00724A66" w:rsidRDefault="00724A66">
      <w:pPr>
        <w:spacing w:line="240" w:lineRule="auto"/>
      </w:pPr>
      <w:r>
        <w:separator/>
      </w:r>
    </w:p>
  </w:footnote>
  <w:footnote w:type="continuationSeparator" w:id="0">
    <w:p w14:paraId="0970D347" w14:textId="77777777" w:rsidR="00724A66" w:rsidRDefault="00724A6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F31B4" w14:textId="77777777" w:rsidR="00455ACA" w:rsidRDefault="00455AC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B027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87F7AE3"/>
    <w:multiLevelType w:val="multilevel"/>
    <w:tmpl w:val="5606997E"/>
    <w:lvl w:ilvl="0">
      <w:start w:val="1"/>
      <w:numFmt w:val="decimal"/>
      <w:lvlText w:val="%1."/>
      <w:lvlJc w:val="left"/>
      <w:pPr>
        <w:ind w:left="360" w:firstLine="0"/>
      </w:pPr>
    </w:lvl>
    <w:lvl w:ilvl="1">
      <w:start w:val="1"/>
      <w:numFmt w:val="decimal"/>
      <w:lvlText w:val="%1.%2."/>
      <w:lvlJc w:val="left"/>
      <w:pPr>
        <w:ind w:left="792" w:firstLine="360"/>
      </w:pPr>
    </w:lvl>
    <w:lvl w:ilvl="2">
      <w:start w:val="1"/>
      <w:numFmt w:val="decimal"/>
      <w:lvlText w:val="%1.%2.%3."/>
      <w:lvlJc w:val="left"/>
      <w:pPr>
        <w:ind w:left="1224" w:firstLine="720"/>
      </w:pPr>
    </w:lvl>
    <w:lvl w:ilvl="3">
      <w:start w:val="1"/>
      <w:numFmt w:val="decimal"/>
      <w:lvlText w:val="%1.%2.%3.%4."/>
      <w:lvlJc w:val="left"/>
      <w:pPr>
        <w:ind w:left="1728" w:firstLine="1080"/>
      </w:pPr>
    </w:lvl>
    <w:lvl w:ilvl="4">
      <w:start w:val="1"/>
      <w:numFmt w:val="decimal"/>
      <w:lvlText w:val="%1.%2.%3.%4.%5."/>
      <w:lvlJc w:val="left"/>
      <w:pPr>
        <w:ind w:left="2232" w:firstLine="1440"/>
      </w:pPr>
    </w:lvl>
    <w:lvl w:ilvl="5">
      <w:start w:val="1"/>
      <w:numFmt w:val="decimal"/>
      <w:lvlText w:val="%1.%2.%3.%4.%5.%6."/>
      <w:lvlJc w:val="left"/>
      <w:pPr>
        <w:ind w:left="2736" w:firstLine="1800"/>
      </w:pPr>
    </w:lvl>
    <w:lvl w:ilvl="6">
      <w:start w:val="1"/>
      <w:numFmt w:val="decimal"/>
      <w:lvlText w:val="%1.%2.%3.%4.%5.%6.%7."/>
      <w:lvlJc w:val="left"/>
      <w:pPr>
        <w:ind w:left="3240" w:firstLine="2160"/>
      </w:pPr>
    </w:lvl>
    <w:lvl w:ilvl="7">
      <w:start w:val="1"/>
      <w:numFmt w:val="decimal"/>
      <w:lvlText w:val="%1.%2.%3.%4.%5.%6.%7.%8."/>
      <w:lvlJc w:val="left"/>
      <w:pPr>
        <w:ind w:left="3744" w:firstLine="2519"/>
      </w:pPr>
    </w:lvl>
    <w:lvl w:ilvl="8">
      <w:start w:val="1"/>
      <w:numFmt w:val="decimal"/>
      <w:lvlText w:val="%1.%2.%3.%4.%5.%6.%7.%8.%9."/>
      <w:lvlJc w:val="left"/>
      <w:pPr>
        <w:ind w:left="4320" w:firstLine="2880"/>
      </w:pPr>
    </w:lvl>
  </w:abstractNum>
  <w:abstractNum w:abstractNumId="2">
    <w:nsid w:val="4B617C0A"/>
    <w:multiLevelType w:val="multilevel"/>
    <w:tmpl w:val="D6865C16"/>
    <w:lvl w:ilvl="0">
      <w:start w:val="1"/>
      <w:numFmt w:val="decimal"/>
      <w:lvlText w:val="%1."/>
      <w:lvlJc w:val="left"/>
      <w:pPr>
        <w:ind w:left="720" w:firstLine="0"/>
      </w:pPr>
      <w:rPr>
        <w:b/>
        <w:i w:val="0"/>
      </w:rPr>
    </w:lvl>
    <w:lvl w:ilvl="1">
      <w:start w:val="1"/>
      <w:numFmt w:val="decimal"/>
      <w:lvlText w:val="%1.%2."/>
      <w:lvlJc w:val="left"/>
      <w:pPr>
        <w:ind w:left="1440" w:firstLine="720"/>
      </w:pPr>
      <w:rPr>
        <w:b/>
      </w:rPr>
    </w:lvl>
    <w:lvl w:ilvl="2">
      <w:start w:val="1"/>
      <w:numFmt w:val="decimal"/>
      <w:lvlText w:val="%1.%2.%3."/>
      <w:lvlJc w:val="left"/>
      <w:pPr>
        <w:ind w:left="2160" w:firstLine="1440"/>
      </w:pPr>
    </w:lvl>
    <w:lvl w:ilvl="3">
      <w:start w:val="1"/>
      <w:numFmt w:val="decimal"/>
      <w:lvlText w:val="%1.%2.%3.%4."/>
      <w:lvlJc w:val="left"/>
      <w:pPr>
        <w:ind w:left="1728" w:firstLine="1080"/>
      </w:pPr>
    </w:lvl>
    <w:lvl w:ilvl="4">
      <w:start w:val="1"/>
      <w:numFmt w:val="decimal"/>
      <w:lvlText w:val="%1.%2.%3.%4.%5."/>
      <w:lvlJc w:val="left"/>
      <w:pPr>
        <w:ind w:left="2232" w:firstLine="1440"/>
      </w:pPr>
    </w:lvl>
    <w:lvl w:ilvl="5">
      <w:start w:val="1"/>
      <w:numFmt w:val="decimal"/>
      <w:lvlText w:val="%1.%2.%3.%4.%5.%6."/>
      <w:lvlJc w:val="left"/>
      <w:pPr>
        <w:ind w:left="2736" w:firstLine="1800"/>
      </w:pPr>
    </w:lvl>
    <w:lvl w:ilvl="6">
      <w:start w:val="1"/>
      <w:numFmt w:val="decimal"/>
      <w:lvlText w:val="%1.%2.%3.%4.%5.%6.%7."/>
      <w:lvlJc w:val="left"/>
      <w:pPr>
        <w:ind w:left="3240" w:firstLine="2160"/>
      </w:pPr>
    </w:lvl>
    <w:lvl w:ilvl="7">
      <w:start w:val="1"/>
      <w:numFmt w:val="decimal"/>
      <w:lvlText w:val="%1.%2.%3.%4.%5.%6.%7.%8."/>
      <w:lvlJc w:val="left"/>
      <w:pPr>
        <w:ind w:left="3744" w:firstLine="2519"/>
      </w:pPr>
    </w:lvl>
    <w:lvl w:ilvl="8">
      <w:start w:val="1"/>
      <w:numFmt w:val="decimal"/>
      <w:lvlText w:val="%1.%2.%3.%4.%5.%6.%7.%8.%9."/>
      <w:lvlJc w:val="left"/>
      <w:pPr>
        <w:ind w:left="4320" w:firstLine="2880"/>
      </w:pPr>
    </w:lvl>
  </w:abstractNum>
  <w:abstractNum w:abstractNumId="3">
    <w:nsid w:val="691F13D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3"/>
  </w:num>
  <w:num w:numId="3">
    <w:abstractNumId w:val="1"/>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lian Wills">
    <w15:presenceInfo w15:providerId="Windows Live" w15:userId="24f42d47ed4f4d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E61"/>
    <w:rsid w:val="00051F6D"/>
    <w:rsid w:val="001A7BEC"/>
    <w:rsid w:val="001C5931"/>
    <w:rsid w:val="002535E5"/>
    <w:rsid w:val="002962B4"/>
    <w:rsid w:val="002E2D96"/>
    <w:rsid w:val="00305A5C"/>
    <w:rsid w:val="00306E43"/>
    <w:rsid w:val="00311EDA"/>
    <w:rsid w:val="00314B29"/>
    <w:rsid w:val="00362BF3"/>
    <w:rsid w:val="0043679E"/>
    <w:rsid w:val="004429A0"/>
    <w:rsid w:val="00454466"/>
    <w:rsid w:val="00455ACA"/>
    <w:rsid w:val="004E4F9F"/>
    <w:rsid w:val="005608C4"/>
    <w:rsid w:val="005669F9"/>
    <w:rsid w:val="005F16E0"/>
    <w:rsid w:val="006067CA"/>
    <w:rsid w:val="006E7338"/>
    <w:rsid w:val="006F6D09"/>
    <w:rsid w:val="00724A66"/>
    <w:rsid w:val="00744AC4"/>
    <w:rsid w:val="00783C02"/>
    <w:rsid w:val="007B3ECA"/>
    <w:rsid w:val="007E11AE"/>
    <w:rsid w:val="00835276"/>
    <w:rsid w:val="008D4401"/>
    <w:rsid w:val="008D6E61"/>
    <w:rsid w:val="008E5234"/>
    <w:rsid w:val="0094202F"/>
    <w:rsid w:val="00954A9F"/>
    <w:rsid w:val="009A5CD4"/>
    <w:rsid w:val="00A514EF"/>
    <w:rsid w:val="00A64F6D"/>
    <w:rsid w:val="00A76FE8"/>
    <w:rsid w:val="00AF200F"/>
    <w:rsid w:val="00AF5F35"/>
    <w:rsid w:val="00B06154"/>
    <w:rsid w:val="00B36255"/>
    <w:rsid w:val="00B65816"/>
    <w:rsid w:val="00BD2250"/>
    <w:rsid w:val="00C95B9F"/>
    <w:rsid w:val="00D1029C"/>
    <w:rsid w:val="00DA2EE6"/>
    <w:rsid w:val="00DD2C45"/>
    <w:rsid w:val="00DE718B"/>
    <w:rsid w:val="00DF34D4"/>
    <w:rsid w:val="00E44837"/>
    <w:rsid w:val="00E66AE4"/>
    <w:rsid w:val="00EB25EA"/>
    <w:rsid w:val="00FB0184"/>
    <w:rsid w:val="00FE1A47"/>
    <w:rsid w:val="00FF5AD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22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ListParagraph">
    <w:name w:val="List Paragraph"/>
    <w:basedOn w:val="Normal"/>
    <w:uiPriority w:val="34"/>
    <w:qFormat/>
    <w:rsid w:val="00AF200F"/>
    <w:pPr>
      <w:ind w:left="720"/>
      <w:contextualSpacing/>
    </w:pPr>
  </w:style>
  <w:style w:type="paragraph" w:styleId="BalloonText">
    <w:name w:val="Balloon Text"/>
    <w:basedOn w:val="Normal"/>
    <w:link w:val="BalloonTextChar"/>
    <w:uiPriority w:val="99"/>
    <w:semiHidden/>
    <w:unhideWhenUsed/>
    <w:rsid w:val="00AF200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200F"/>
    <w:rPr>
      <w:rFonts w:ascii="Tahoma" w:hAnsi="Tahoma" w:cs="Tahoma"/>
      <w:sz w:val="16"/>
      <w:szCs w:val="16"/>
    </w:rPr>
  </w:style>
  <w:style w:type="character" w:styleId="CommentReference">
    <w:name w:val="annotation reference"/>
    <w:basedOn w:val="DefaultParagraphFont"/>
    <w:uiPriority w:val="99"/>
    <w:semiHidden/>
    <w:unhideWhenUsed/>
    <w:rsid w:val="00B36255"/>
    <w:rPr>
      <w:sz w:val="18"/>
      <w:szCs w:val="18"/>
    </w:rPr>
  </w:style>
  <w:style w:type="paragraph" w:styleId="CommentText">
    <w:name w:val="annotation text"/>
    <w:basedOn w:val="Normal"/>
    <w:link w:val="CommentTextChar"/>
    <w:uiPriority w:val="99"/>
    <w:semiHidden/>
    <w:unhideWhenUsed/>
    <w:rsid w:val="00B36255"/>
    <w:pPr>
      <w:spacing w:line="240" w:lineRule="auto"/>
    </w:pPr>
    <w:rPr>
      <w:sz w:val="24"/>
      <w:szCs w:val="24"/>
    </w:rPr>
  </w:style>
  <w:style w:type="character" w:customStyle="1" w:styleId="CommentTextChar">
    <w:name w:val="Comment Text Char"/>
    <w:basedOn w:val="DefaultParagraphFont"/>
    <w:link w:val="CommentText"/>
    <w:uiPriority w:val="99"/>
    <w:semiHidden/>
    <w:rsid w:val="00B36255"/>
    <w:rPr>
      <w:sz w:val="24"/>
      <w:szCs w:val="24"/>
    </w:rPr>
  </w:style>
  <w:style w:type="paragraph" w:styleId="CommentSubject">
    <w:name w:val="annotation subject"/>
    <w:basedOn w:val="CommentText"/>
    <w:next w:val="CommentText"/>
    <w:link w:val="CommentSubjectChar"/>
    <w:uiPriority w:val="99"/>
    <w:semiHidden/>
    <w:unhideWhenUsed/>
    <w:rsid w:val="00B36255"/>
    <w:rPr>
      <w:b/>
      <w:bCs/>
      <w:sz w:val="20"/>
      <w:szCs w:val="20"/>
    </w:rPr>
  </w:style>
  <w:style w:type="character" w:customStyle="1" w:styleId="CommentSubjectChar">
    <w:name w:val="Comment Subject Char"/>
    <w:basedOn w:val="CommentTextChar"/>
    <w:link w:val="CommentSubject"/>
    <w:uiPriority w:val="99"/>
    <w:semiHidden/>
    <w:rsid w:val="00B36255"/>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ListParagraph">
    <w:name w:val="List Paragraph"/>
    <w:basedOn w:val="Normal"/>
    <w:uiPriority w:val="34"/>
    <w:qFormat/>
    <w:rsid w:val="00AF200F"/>
    <w:pPr>
      <w:ind w:left="720"/>
      <w:contextualSpacing/>
    </w:pPr>
  </w:style>
  <w:style w:type="paragraph" w:styleId="BalloonText">
    <w:name w:val="Balloon Text"/>
    <w:basedOn w:val="Normal"/>
    <w:link w:val="BalloonTextChar"/>
    <w:uiPriority w:val="99"/>
    <w:semiHidden/>
    <w:unhideWhenUsed/>
    <w:rsid w:val="00AF200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200F"/>
    <w:rPr>
      <w:rFonts w:ascii="Tahoma" w:hAnsi="Tahoma" w:cs="Tahoma"/>
      <w:sz w:val="16"/>
      <w:szCs w:val="16"/>
    </w:rPr>
  </w:style>
  <w:style w:type="character" w:styleId="CommentReference">
    <w:name w:val="annotation reference"/>
    <w:basedOn w:val="DefaultParagraphFont"/>
    <w:uiPriority w:val="99"/>
    <w:semiHidden/>
    <w:unhideWhenUsed/>
    <w:rsid w:val="00B36255"/>
    <w:rPr>
      <w:sz w:val="18"/>
      <w:szCs w:val="18"/>
    </w:rPr>
  </w:style>
  <w:style w:type="paragraph" w:styleId="CommentText">
    <w:name w:val="annotation text"/>
    <w:basedOn w:val="Normal"/>
    <w:link w:val="CommentTextChar"/>
    <w:uiPriority w:val="99"/>
    <w:semiHidden/>
    <w:unhideWhenUsed/>
    <w:rsid w:val="00B36255"/>
    <w:pPr>
      <w:spacing w:line="240" w:lineRule="auto"/>
    </w:pPr>
    <w:rPr>
      <w:sz w:val="24"/>
      <w:szCs w:val="24"/>
    </w:rPr>
  </w:style>
  <w:style w:type="character" w:customStyle="1" w:styleId="CommentTextChar">
    <w:name w:val="Comment Text Char"/>
    <w:basedOn w:val="DefaultParagraphFont"/>
    <w:link w:val="CommentText"/>
    <w:uiPriority w:val="99"/>
    <w:semiHidden/>
    <w:rsid w:val="00B36255"/>
    <w:rPr>
      <w:sz w:val="24"/>
      <w:szCs w:val="24"/>
    </w:rPr>
  </w:style>
  <w:style w:type="paragraph" w:styleId="CommentSubject">
    <w:name w:val="annotation subject"/>
    <w:basedOn w:val="CommentText"/>
    <w:next w:val="CommentText"/>
    <w:link w:val="CommentSubjectChar"/>
    <w:uiPriority w:val="99"/>
    <w:semiHidden/>
    <w:unhideWhenUsed/>
    <w:rsid w:val="00B36255"/>
    <w:rPr>
      <w:b/>
      <w:bCs/>
      <w:sz w:val="20"/>
      <w:szCs w:val="20"/>
    </w:rPr>
  </w:style>
  <w:style w:type="character" w:customStyle="1" w:styleId="CommentSubjectChar">
    <w:name w:val="Comment Subject Char"/>
    <w:basedOn w:val="CommentTextChar"/>
    <w:link w:val="CommentSubject"/>
    <w:uiPriority w:val="99"/>
    <w:semiHidden/>
    <w:rsid w:val="00B3625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comments.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1764</Words>
  <Characters>10061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11802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Repetto</dc:creator>
  <cp:lastModifiedBy>David Repetto</cp:lastModifiedBy>
  <cp:revision>2</cp:revision>
  <dcterms:created xsi:type="dcterms:W3CDTF">2016-07-26T18:49:00Z</dcterms:created>
  <dcterms:modified xsi:type="dcterms:W3CDTF">2016-07-26T18:49:00Z</dcterms:modified>
</cp:coreProperties>
</file>